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4.xml" ContentType="application/vnd.openxmlformats-officedocument.wordprocessingml.foot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5B6E3B" w14:textId="30B618C1" w:rsidR="0043363A" w:rsidRPr="008D371D" w:rsidRDefault="0043363A" w:rsidP="0043363A">
      <w:pPr>
        <w:pStyle w:val="Nadpis4"/>
        <w:numPr>
          <w:ilvl w:val="0"/>
          <w:numId w:val="0"/>
        </w:numPr>
        <w:ind w:left="-284"/>
      </w:pPr>
    </w:p>
    <w:p w14:paraId="7BA0828E" w14:textId="1D2C2653" w:rsidR="0043363A" w:rsidRPr="008D371D" w:rsidRDefault="00F17E36" w:rsidP="0043363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760CF9" wp14:editId="41C70077">
                <wp:simplePos x="0" y="0"/>
                <wp:positionH relativeFrom="page">
                  <wp:align>center</wp:align>
                </wp:positionH>
                <wp:positionV relativeFrom="page">
                  <wp:posOffset>1811655</wp:posOffset>
                </wp:positionV>
                <wp:extent cx="6123305" cy="2600325"/>
                <wp:effectExtent l="0" t="0" r="0" b="9525"/>
                <wp:wrapNone/>
                <wp:docPr id="8" name="Coverpage_ImageTex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3305" cy="2600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Mkatabulky"/>
                              <w:tblOverlap w:val="never"/>
                              <w:tblW w:w="9526" w:type="dxa"/>
                              <w:tblLayout w:type="fixed"/>
                              <w:tblCellMar>
                                <w:left w:w="0" w:type="dxa"/>
                                <w:right w:w="1134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9526"/>
                            </w:tblGrid>
                            <w:tr w:rsidR="0043363A" w:rsidRPr="00603C80" w14:paraId="1069AFC3" w14:textId="77777777" w:rsidTr="00F17E36">
                              <w:trPr>
                                <w:trHeight w:hRule="exact" w:val="3839"/>
                              </w:trPr>
                              <w:tc>
                                <w:tcPr>
                                  <w:tcW w:w="95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744909F" w14:textId="77777777" w:rsidR="0043363A" w:rsidRPr="00603C80" w:rsidRDefault="0043363A" w:rsidP="00594E03">
                                  <w:pPr>
                                    <w:pStyle w:val="Documentdataleadtext"/>
                                  </w:pPr>
                                  <w:r>
                                    <w:t>Objednatel</w:t>
                                  </w:r>
                                </w:p>
                                <w:p w14:paraId="2C6D06BE" w14:textId="77777777" w:rsidR="0043363A" w:rsidRPr="00603C80" w:rsidRDefault="0043363A" w:rsidP="00594E03">
                                  <w:pPr>
                                    <w:pStyle w:val="Documentdatatext"/>
                                  </w:pPr>
                                  <w:r>
                                    <w:t>SAKO BRNO A.S.</w:t>
                                  </w:r>
                                </w:p>
                                <w:p w14:paraId="6DA87ED6" w14:textId="77777777" w:rsidR="0043363A" w:rsidRPr="00603C80" w:rsidRDefault="0043363A" w:rsidP="00594E03">
                                  <w:pPr>
                                    <w:pStyle w:val="Documentdataleadtext"/>
                                  </w:pPr>
                                </w:p>
                                <w:p w14:paraId="7416D372" w14:textId="77777777" w:rsidR="0043363A" w:rsidRPr="00603C80" w:rsidRDefault="0043363A" w:rsidP="00594E03">
                                  <w:pPr>
                                    <w:pStyle w:val="Documentdataleadtext"/>
                                  </w:pPr>
                                  <w:r>
                                    <w:t>Projekt</w:t>
                                  </w:r>
                                </w:p>
                                <w:p w14:paraId="2ABAB86C" w14:textId="21A80402" w:rsidR="0043363A" w:rsidRDefault="003C7D48" w:rsidP="00594E03">
                                  <w:pPr>
                                    <w:pStyle w:val="Documentdataleadtext"/>
                                    <w:rPr>
                                      <w:b/>
                                      <w:sz w:val="18"/>
                                    </w:rPr>
                                  </w:pPr>
                                  <w:r w:rsidRPr="003C7D48">
                                    <w:rPr>
                                      <w:b/>
                                      <w:sz w:val="18"/>
                                    </w:rPr>
                                    <w:t>Modernizace ZEVO společnosti SAKO Brno</w:t>
                                  </w:r>
                                </w:p>
                                <w:p w14:paraId="7F2A62E6" w14:textId="77777777" w:rsidR="00897379" w:rsidRPr="00603C80" w:rsidRDefault="00897379" w:rsidP="00594E03">
                                  <w:pPr>
                                    <w:pStyle w:val="Documentdataleadtext"/>
                                  </w:pPr>
                                </w:p>
                                <w:p w14:paraId="5841D263" w14:textId="199639BA" w:rsidR="0043363A" w:rsidRPr="00603C80" w:rsidRDefault="0043363A" w:rsidP="00594E03">
                                  <w:pPr>
                                    <w:pStyle w:val="Documentdataleadtext"/>
                                  </w:pPr>
                                  <w:bookmarkStart w:id="0" w:name="LAN_Date_2"/>
                                  <w:r>
                                    <w:t>Datum</w:t>
                                  </w:r>
                                  <w:bookmarkEnd w:id="0"/>
                                </w:p>
                                <w:p w14:paraId="703100EB" w14:textId="3F6F5222" w:rsidR="0043363A" w:rsidRPr="00603C80" w:rsidRDefault="004A7B4D" w:rsidP="005D4E9D">
                                  <w:pPr>
                                    <w:pStyle w:val="Documentdatatext"/>
                                  </w:pPr>
                                  <w:r w:rsidRPr="00897379">
                                    <w:t>Březen 2025</w:t>
                                  </w:r>
                                </w:p>
                                <w:p w14:paraId="22FD3939" w14:textId="77777777" w:rsidR="0043363A" w:rsidRPr="00603C80" w:rsidRDefault="0043363A" w:rsidP="00594E03">
                                  <w:pPr>
                                    <w:pStyle w:val="Documentdataleadtext"/>
                                  </w:pPr>
                                </w:p>
                                <w:p w14:paraId="6789114D" w14:textId="77777777" w:rsidR="0043363A" w:rsidRPr="00603C80" w:rsidRDefault="0043363A" w:rsidP="00594E03">
                                  <w:pPr>
                                    <w:pStyle w:val="Documentdatatext"/>
                                  </w:pPr>
                                </w:p>
                              </w:tc>
                            </w:tr>
                          </w:tbl>
                          <w:p w14:paraId="418877D3" w14:textId="77777777" w:rsidR="0043363A" w:rsidRDefault="0043363A" w:rsidP="0043363A"/>
                          <w:p w14:paraId="2B69A508" w14:textId="77777777" w:rsidR="0043363A" w:rsidRDefault="0043363A" w:rsidP="0043363A"/>
                          <w:p w14:paraId="0EECF369" w14:textId="77777777" w:rsidR="0043363A" w:rsidRDefault="0043363A" w:rsidP="0043363A"/>
                          <w:p w14:paraId="3342ABE8" w14:textId="77777777" w:rsidR="0043363A" w:rsidRDefault="0043363A" w:rsidP="0043363A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760CF9" id="_x0000_t202" coordsize="21600,21600" o:spt="202" path="m,l,21600r21600,l21600,xe">
                <v:stroke joinstyle="miter"/>
                <v:path gradientshapeok="t" o:connecttype="rect"/>
              </v:shapetype>
              <v:shape id="Coverpage_ImageText" o:spid="_x0000_s1026" type="#_x0000_t202" style="position:absolute;margin-left:0;margin-top:142.65pt;width:482.15pt;height:204.7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" stroked="f" strokeweight=".5pt">
                <v:textbox inset="0,0,0,0">
                  <w:txbxContent>
                    <w:tbl>
                      <w:tblPr>
                        <w:tblStyle w:val="Mkatabulky"/>
                        <w:tblOverlap w:val="never"/>
                        <w:tblW w:w="9526" w:type="dxa"/>
                        <w:tblLayout w:type="fixed"/>
                        <w:tblCellMar>
                          <w:left w:w="0" w:type="dxa"/>
                          <w:right w:w="1134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9526"/>
                      </w:tblGrid>
                      <w:tr w:rsidR="0043363A" w:rsidRPr="00603C80" w14:paraId="1069AFC3" w14:textId="77777777" w:rsidTr="00F17E36">
                        <w:trPr>
                          <w:trHeight w:hRule="exact" w:val="3839"/>
                        </w:trPr>
                        <w:tc>
                          <w:tcPr>
                            <w:tcW w:w="95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744909F" w14:textId="77777777" w:rsidR="0043363A" w:rsidRPr="00603C80" w:rsidRDefault="0043363A" w:rsidP="00594E03">
                            <w:pPr>
                              <w:pStyle w:val="Documentdataleadtext"/>
                            </w:pPr>
                            <w:r>
                              <w:t>Objednatel</w:t>
                            </w:r>
                          </w:p>
                          <w:p w14:paraId="2C6D06BE" w14:textId="77777777" w:rsidR="0043363A" w:rsidRPr="00603C80" w:rsidRDefault="0043363A" w:rsidP="00594E03">
                            <w:pPr>
                              <w:pStyle w:val="Documentdatatext"/>
                            </w:pPr>
                            <w:r>
                              <w:t>SAKO BRNO A.S.</w:t>
                            </w:r>
                          </w:p>
                          <w:p w14:paraId="6DA87ED6" w14:textId="77777777" w:rsidR="0043363A" w:rsidRPr="00603C80" w:rsidRDefault="0043363A" w:rsidP="00594E03">
                            <w:pPr>
                              <w:pStyle w:val="Documentdataleadtext"/>
                            </w:pPr>
                          </w:p>
                          <w:p w14:paraId="7416D372" w14:textId="77777777" w:rsidR="0043363A" w:rsidRPr="00603C80" w:rsidRDefault="0043363A" w:rsidP="00594E03">
                            <w:pPr>
                              <w:pStyle w:val="Documentdataleadtext"/>
                            </w:pPr>
                            <w:r>
                              <w:t>Projekt</w:t>
                            </w:r>
                          </w:p>
                          <w:p w14:paraId="2ABAB86C" w14:textId="21A80402" w:rsidR="0043363A" w:rsidRDefault="003C7D48" w:rsidP="00594E03">
                            <w:pPr>
                              <w:pStyle w:val="Documentdataleadtext"/>
                              <w:rPr>
                                <w:b/>
                                <w:sz w:val="18"/>
                              </w:rPr>
                            </w:pPr>
                            <w:r w:rsidRPr="003C7D48">
                              <w:rPr>
                                <w:b/>
                                <w:sz w:val="18"/>
                              </w:rPr>
                              <w:t>Modernizace ZEVO společnosti SAKO Brno</w:t>
                            </w:r>
                          </w:p>
                          <w:p w14:paraId="7F2A62E6" w14:textId="77777777" w:rsidR="00897379" w:rsidRPr="00603C80" w:rsidRDefault="00897379" w:rsidP="00594E03">
                            <w:pPr>
                              <w:pStyle w:val="Documentdataleadtext"/>
                            </w:pPr>
                          </w:p>
                          <w:p w14:paraId="5841D263" w14:textId="199639BA" w:rsidR="0043363A" w:rsidRPr="00603C80" w:rsidRDefault="0043363A" w:rsidP="00594E03">
                            <w:pPr>
                              <w:pStyle w:val="Documentdataleadtext"/>
                            </w:pPr>
                            <w:bookmarkStart w:id="1" w:name="LAN_Date_2"/>
                            <w:r>
                              <w:t>Datum</w:t>
                            </w:r>
                            <w:bookmarkEnd w:id="1"/>
                          </w:p>
                          <w:p w14:paraId="703100EB" w14:textId="3F6F5222" w:rsidR="0043363A" w:rsidRPr="00603C80" w:rsidRDefault="004A7B4D" w:rsidP="005D4E9D">
                            <w:pPr>
                              <w:pStyle w:val="Documentdatatext"/>
                            </w:pPr>
                            <w:r w:rsidRPr="00897379">
                              <w:t>Březen 2025</w:t>
                            </w:r>
                          </w:p>
                          <w:p w14:paraId="22FD3939" w14:textId="77777777" w:rsidR="0043363A" w:rsidRPr="00603C80" w:rsidRDefault="0043363A" w:rsidP="00594E03">
                            <w:pPr>
                              <w:pStyle w:val="Documentdataleadtext"/>
                            </w:pPr>
                          </w:p>
                          <w:p w14:paraId="6789114D" w14:textId="77777777" w:rsidR="0043363A" w:rsidRPr="00603C80" w:rsidRDefault="0043363A" w:rsidP="00594E03">
                            <w:pPr>
                              <w:pStyle w:val="Documentdatatext"/>
                            </w:pPr>
                          </w:p>
                        </w:tc>
                      </w:tr>
                    </w:tbl>
                    <w:p w14:paraId="418877D3" w14:textId="77777777" w:rsidR="0043363A" w:rsidRDefault="0043363A" w:rsidP="0043363A"/>
                    <w:p w14:paraId="2B69A508" w14:textId="77777777" w:rsidR="0043363A" w:rsidRDefault="0043363A" w:rsidP="0043363A"/>
                    <w:p w14:paraId="0EECF369" w14:textId="77777777" w:rsidR="0043363A" w:rsidRDefault="0043363A" w:rsidP="0043363A"/>
                    <w:p w14:paraId="3342ABE8" w14:textId="77777777" w:rsidR="0043363A" w:rsidRDefault="0043363A" w:rsidP="0043363A"/>
                  </w:txbxContent>
                </v:textbox>
                <w10:wrap anchorx="page" anchory="page"/>
              </v:shape>
            </w:pict>
          </mc:Fallback>
        </mc:AlternateContent>
      </w:r>
    </w:p>
    <w:p w14:paraId="57BD7978" w14:textId="58F9ADB8" w:rsidR="0043363A" w:rsidRPr="008D371D" w:rsidRDefault="0043363A" w:rsidP="0043363A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61F09F" wp14:editId="7DF42B1B">
                <wp:simplePos x="0" y="0"/>
                <wp:positionH relativeFrom="margin">
                  <wp:posOffset>-360045</wp:posOffset>
                </wp:positionH>
                <wp:positionV relativeFrom="page">
                  <wp:posOffset>900430</wp:posOffset>
                </wp:positionV>
                <wp:extent cx="6123600" cy="8733600"/>
                <wp:effectExtent l="0" t="0" r="0" b="0"/>
                <wp:wrapNone/>
                <wp:docPr id="10" name="Coverpage_TextOnly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3600" cy="8733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Mkatabulky"/>
                              <w:tblOverlap w:val="never"/>
                              <w:tblW w:w="9526" w:type="dxa"/>
                              <w:tblLayout w:type="fixed"/>
                              <w:tblCellMar>
                                <w:left w:w="0" w:type="dxa"/>
                                <w:right w:w="1134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9526"/>
                            </w:tblGrid>
                            <w:tr w:rsidR="0043363A" w:rsidRPr="00603C80" w14:paraId="0DB066A6" w14:textId="77777777" w:rsidTr="00F50260">
                              <w:trPr>
                                <w:trHeight w:val="4641"/>
                              </w:trPr>
                              <w:tc>
                                <w:tcPr>
                                  <w:tcW w:w="95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8552C5A" w14:textId="77777777" w:rsidR="0043363A" w:rsidRPr="00603C80" w:rsidRDefault="0043363A" w:rsidP="00594E03">
                                  <w:pPr>
                                    <w:pStyle w:val="Documentdataleadtext"/>
                                  </w:pPr>
                                  <w:bookmarkStart w:id="2" w:name="LAN_Intendedfor"/>
                                  <w:r>
                                    <w:t>Určeno pro</w:t>
                                  </w:r>
                                  <w:bookmarkEnd w:id="2"/>
                                </w:p>
                                <w:p w14:paraId="169337B6" w14:textId="77777777" w:rsidR="0043363A" w:rsidRPr="00603C80" w:rsidRDefault="0043363A" w:rsidP="00594E0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[Text]</w:instrText>
                                  </w:r>
                                  <w:bookmarkStart w:id="3" w:name="LAN_Text_12"/>
                                  <w:bookmarkEnd w:id="3"/>
                                  <w:r w:rsidRPr="00603C80">
                                    <w:fldChar w:fldCharType="end"/>
                                  </w:r>
                                </w:p>
                                <w:p w14:paraId="28CD11BE" w14:textId="77777777" w:rsidR="0043363A" w:rsidRPr="00603C80" w:rsidRDefault="0043363A" w:rsidP="00594E03">
                                  <w:pPr>
                                    <w:pStyle w:val="Documentdataleadtext"/>
                                  </w:pPr>
                                </w:p>
                                <w:p w14:paraId="5E2E6A95" w14:textId="77777777" w:rsidR="0043363A" w:rsidRPr="00603C80" w:rsidRDefault="0043363A" w:rsidP="00594E03">
                                  <w:pPr>
                                    <w:pStyle w:val="Documentdataleadtext"/>
                                  </w:pPr>
                                  <w:bookmarkStart w:id="4" w:name="LAN_Documenttype_2"/>
                                  <w:r>
                                    <w:t>Typ dokumentu</w:t>
                                  </w:r>
                                  <w:bookmarkEnd w:id="4"/>
                                </w:p>
                                <w:p w14:paraId="35BBB7B0" w14:textId="77777777" w:rsidR="0043363A" w:rsidRPr="00603C80" w:rsidRDefault="0043363A" w:rsidP="00594E0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[Text]</w:instrText>
                                  </w:r>
                                  <w:bookmarkStart w:id="5" w:name="LAN_Text_13"/>
                                  <w:bookmarkEnd w:id="5"/>
                                  <w:r w:rsidRPr="00603C80">
                                    <w:fldChar w:fldCharType="end"/>
                                  </w:r>
                                </w:p>
                                <w:p w14:paraId="7D82A171" w14:textId="77777777" w:rsidR="0043363A" w:rsidRPr="00603C80" w:rsidRDefault="0043363A" w:rsidP="00594E03">
                                  <w:pPr>
                                    <w:pStyle w:val="Documentdataleadtext"/>
                                  </w:pPr>
                                </w:p>
                                <w:p w14:paraId="17786955" w14:textId="77777777" w:rsidR="0043363A" w:rsidRPr="00603C80" w:rsidRDefault="0043363A" w:rsidP="00594E03">
                                  <w:pPr>
                                    <w:pStyle w:val="Documentdataleadtext"/>
                                  </w:pPr>
                                  <w:bookmarkStart w:id="6" w:name="LAN_Date_1"/>
                                  <w:r>
                                    <w:t>Datum</w:t>
                                  </w:r>
                                  <w:bookmarkEnd w:id="6"/>
                                </w:p>
                                <w:p w14:paraId="016DB055" w14:textId="77777777" w:rsidR="0043363A" w:rsidRPr="00603C80" w:rsidRDefault="0043363A" w:rsidP="00594E0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"[Měsíc, rok]"</w:instrText>
                                  </w:r>
                                  <w:bookmarkStart w:id="7" w:name="LAN_MonthYear_1"/>
                                  <w:bookmarkEnd w:id="7"/>
                                  <w:r w:rsidRPr="00603C80">
                                    <w:fldChar w:fldCharType="end"/>
                                  </w:r>
                                </w:p>
                                <w:p w14:paraId="6812672C" w14:textId="77777777" w:rsidR="0043363A" w:rsidRPr="00603C80" w:rsidRDefault="0043363A" w:rsidP="00594E03">
                                  <w:pPr>
                                    <w:pStyle w:val="Documentdataleadtext"/>
                                  </w:pPr>
                                </w:p>
                                <w:p w14:paraId="250CE8F7" w14:textId="77777777" w:rsidR="0043363A" w:rsidRPr="00603C80" w:rsidRDefault="0043363A" w:rsidP="00594E03">
                                  <w:pPr>
                                    <w:pStyle w:val="Documentdatalead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"[Volitelně 1 - Pokud není žádný volitelný text nezbytný, nezapomeňte tato pole smazat]"</w:instrText>
                                  </w:r>
                                  <w:bookmarkStart w:id="8" w:name="LAN_Optional"/>
                                  <w:bookmarkStart w:id="9" w:name="LAN_RememberDelete_6"/>
                                  <w:bookmarkEnd w:id="8"/>
                                  <w:bookmarkEnd w:id="9"/>
                                  <w:r w:rsidRPr="00603C80">
                                    <w:fldChar w:fldCharType="end"/>
                                  </w:r>
                                </w:p>
                                <w:p w14:paraId="7B5212D6" w14:textId="77777777" w:rsidR="0043363A" w:rsidRPr="00603C80" w:rsidRDefault="0043363A" w:rsidP="00594E0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"[Text - Pokud není žádný volitelný text nezbytný, nezapomeňte tato pole smazat]"</w:instrText>
                                  </w:r>
                                  <w:bookmarkStart w:id="10" w:name="LAN_Text_14"/>
                                  <w:bookmarkStart w:id="11" w:name="LAN_RememberDelete_7"/>
                                  <w:bookmarkEnd w:id="10"/>
                                  <w:bookmarkEnd w:id="11"/>
                                  <w:r w:rsidRPr="00603C80">
                                    <w:fldChar w:fldCharType="end"/>
                                  </w:r>
                                </w:p>
                                <w:p w14:paraId="16A9840C" w14:textId="77777777" w:rsidR="0043363A" w:rsidRPr="00603C80" w:rsidRDefault="0043363A" w:rsidP="00594E03">
                                  <w:pPr>
                                    <w:pStyle w:val="Documentdataleadtext"/>
                                  </w:pPr>
                                </w:p>
                                <w:p w14:paraId="003B6DD8" w14:textId="77777777" w:rsidR="0043363A" w:rsidRPr="00603C80" w:rsidRDefault="0043363A" w:rsidP="00594E03">
                                  <w:pPr>
                                    <w:pStyle w:val="Documentdatalead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"[Volitelně 2 - Pokud není žádný volitelný text nezbytný, nezapomeňte tato pole smazat]"</w:instrText>
                                  </w:r>
                                  <w:bookmarkStart w:id="12" w:name="LAN_Optional_1"/>
                                  <w:bookmarkStart w:id="13" w:name="LAN_RememberDelete_8"/>
                                  <w:bookmarkEnd w:id="12"/>
                                  <w:bookmarkEnd w:id="13"/>
                                  <w:r w:rsidRPr="00603C80">
                                    <w:fldChar w:fldCharType="end"/>
                                  </w:r>
                                </w:p>
                                <w:p w14:paraId="02F1B4C4" w14:textId="77777777" w:rsidR="0043363A" w:rsidRPr="00603C80" w:rsidRDefault="0043363A" w:rsidP="00594E0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"[Text - Pokud není žádný volitelný text nezbytný, nezapomeňte tato pole smazat]"</w:instrText>
                                  </w:r>
                                  <w:bookmarkStart w:id="14" w:name="LAN_Text_15"/>
                                  <w:bookmarkStart w:id="15" w:name="LAN_RememberDelete_9"/>
                                  <w:bookmarkEnd w:id="14"/>
                                  <w:bookmarkEnd w:id="15"/>
                                  <w:r w:rsidRPr="00603C80">
                                    <w:fldChar w:fldCharType="end"/>
                                  </w:r>
                                </w:p>
                              </w:tc>
                            </w:tr>
                            <w:tr w:rsidR="0043363A" w:rsidRPr="00B35708" w14:paraId="528AF31A" w14:textId="77777777" w:rsidTr="00F50260">
                              <w:tblPrEx>
                                <w:tblCellMar>
                                  <w:right w:w="0" w:type="dxa"/>
                                </w:tblCellMar>
                              </w:tblPrEx>
                              <w:trPr>
                                <w:trHeight w:hRule="exact" w:val="5425"/>
                              </w:trPr>
                              <w:tc>
                                <w:tcPr>
                                  <w:tcW w:w="95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35EACEF" w14:textId="35FD71C7" w:rsidR="0043363A" w:rsidRPr="007308ED" w:rsidRDefault="000536DA" w:rsidP="00547F22">
                                  <w:pPr>
                                    <w:pStyle w:val="FrontpageHeading1"/>
                                  </w:pPr>
                                  <w:sdt>
                                    <w:sdtPr>
                                      <w:alias w:val="Název"/>
                                      <w:tag w:val="{&quot;SkabelonDesign&quot;:{&quot;type&quot;:&quot;text&quot;,&quot;binding&quot;:&quot;Doc.Prop.Ram_Document_Title1&quot;,&quot;ignoreBlank&quot;:true}}"/>
                                      <w:id w:val="1162898749"/>
                                      <w:placeholder>
                                        <w:docPart w:val="D135D0D762FA44F8825EE293DE6D2011"/>
                                      </w:placeholder>
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 w:rsidR="00150A5B">
                                        <w:t>ČÁST II.b</w:t>
                                      </w:r>
                                    </w:sdtContent>
                                  </w:sdt>
                                  <w:r w:rsidR="0043363A">
                                    <w:t xml:space="preserve"> </w:t>
                                  </w:r>
                                </w:p>
                                <w:p w14:paraId="221D2115" w14:textId="427BB2E1" w:rsidR="0043363A" w:rsidRPr="00B35708" w:rsidRDefault="000536DA" w:rsidP="00547F22">
                                  <w:pPr>
                                    <w:pStyle w:val="FrontpageHeading2"/>
                                  </w:pPr>
                                  <w:sdt>
                                    <w:sdtPr>
                                      <w:alias w:val="Předmět:"/>
                                      <w:tag w:val="{&quot;SkabelonDesign&quot;:{&quot;type&quot;:&quot;text&quot;,&quot;binding&quot;:&quot;Doc.Prop.Ram_Document_Title2&quot;,&quot;ignoreBlank&quot;:true}}"/>
                                      <w:id w:val="317305559"/>
                                      <w:placeholder>
                                        <w:docPart w:val="7B09E6C5E96F4A9F8C0487CFE323A8A8"/>
                                      </w:placeholder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 w:rsidR="001C6634">
                                        <w:t>Ukončení Smlouvy A stanovení nákladů</w:t>
                                      </w:r>
                                    </w:sdtContent>
                                  </w:sdt>
                                </w:p>
                              </w:tc>
                            </w:tr>
                          </w:tbl>
                          <w:p w14:paraId="379D096F" w14:textId="77777777" w:rsidR="0043363A" w:rsidRDefault="0043363A" w:rsidP="0043363A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61F09F" id="Coverpage_TextOnly" o:spid="_x0000_s1027" type="#_x0000_t202" style="position:absolute;margin-left:-28.35pt;margin-top:70.9pt;width:482.15pt;height:687.7pt;z-index:251660288;visibility:hidden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" stroked="f" strokeweight=".5pt">
                <v:textbox inset="0,0,0,0">
                  <w:txbxContent>
                    <w:tbl>
                      <w:tblPr>
                        <w:tblStyle w:val="Mkatabulky"/>
                        <w:tblOverlap w:val="never"/>
                        <w:tblW w:w="9526" w:type="dxa"/>
                        <w:tblLayout w:type="fixed"/>
                        <w:tblCellMar>
                          <w:left w:w="0" w:type="dxa"/>
                          <w:right w:w="1134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9526"/>
                      </w:tblGrid>
                      <w:tr w:rsidR="0043363A" w:rsidRPr="00603C80" w14:paraId="0DB066A6" w14:textId="77777777" w:rsidTr="00F50260">
                        <w:trPr>
                          <w:trHeight w:val="4641"/>
                        </w:trPr>
                        <w:tc>
                          <w:tcPr>
                            <w:tcW w:w="95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8552C5A" w14:textId="77777777" w:rsidR="0043363A" w:rsidRPr="00603C80" w:rsidRDefault="0043363A" w:rsidP="00594E03">
                            <w:pPr>
                              <w:pStyle w:val="Documentdataleadtext"/>
                            </w:pPr>
                            <w:bookmarkStart w:id="16" w:name="LAN_Intendedfor"/>
                            <w:r>
                              <w:t>Určeno pro</w:t>
                            </w:r>
                            <w:bookmarkEnd w:id="16"/>
                          </w:p>
                          <w:p w14:paraId="169337B6" w14:textId="77777777" w:rsidR="0043363A" w:rsidRPr="00603C80" w:rsidRDefault="0043363A" w:rsidP="00594E0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[Text]</w:instrText>
                            </w:r>
                            <w:bookmarkStart w:id="17" w:name="LAN_Text_12"/>
                            <w:bookmarkEnd w:id="17"/>
                            <w:r w:rsidRPr="00603C80">
                              <w:fldChar w:fldCharType="end"/>
                            </w:r>
                          </w:p>
                          <w:p w14:paraId="28CD11BE" w14:textId="77777777" w:rsidR="0043363A" w:rsidRPr="00603C80" w:rsidRDefault="0043363A" w:rsidP="00594E03">
                            <w:pPr>
                              <w:pStyle w:val="Documentdataleadtext"/>
                            </w:pPr>
                          </w:p>
                          <w:p w14:paraId="5E2E6A95" w14:textId="77777777" w:rsidR="0043363A" w:rsidRPr="00603C80" w:rsidRDefault="0043363A" w:rsidP="00594E03">
                            <w:pPr>
                              <w:pStyle w:val="Documentdataleadtext"/>
                            </w:pPr>
                            <w:bookmarkStart w:id="18" w:name="LAN_Documenttype_2"/>
                            <w:r>
                              <w:t>Typ dokumentu</w:t>
                            </w:r>
                            <w:bookmarkEnd w:id="18"/>
                          </w:p>
                          <w:p w14:paraId="35BBB7B0" w14:textId="77777777" w:rsidR="0043363A" w:rsidRPr="00603C80" w:rsidRDefault="0043363A" w:rsidP="00594E0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[Text]</w:instrText>
                            </w:r>
                            <w:bookmarkStart w:id="19" w:name="LAN_Text_13"/>
                            <w:bookmarkEnd w:id="19"/>
                            <w:r w:rsidRPr="00603C80">
                              <w:fldChar w:fldCharType="end"/>
                            </w:r>
                          </w:p>
                          <w:p w14:paraId="7D82A171" w14:textId="77777777" w:rsidR="0043363A" w:rsidRPr="00603C80" w:rsidRDefault="0043363A" w:rsidP="00594E03">
                            <w:pPr>
                              <w:pStyle w:val="Documentdataleadtext"/>
                            </w:pPr>
                          </w:p>
                          <w:p w14:paraId="17786955" w14:textId="77777777" w:rsidR="0043363A" w:rsidRPr="00603C80" w:rsidRDefault="0043363A" w:rsidP="00594E03">
                            <w:pPr>
                              <w:pStyle w:val="Documentdataleadtext"/>
                            </w:pPr>
                            <w:bookmarkStart w:id="20" w:name="LAN_Date_1"/>
                            <w:r>
                              <w:t>Datum</w:t>
                            </w:r>
                            <w:bookmarkEnd w:id="20"/>
                          </w:p>
                          <w:p w14:paraId="016DB055" w14:textId="77777777" w:rsidR="0043363A" w:rsidRPr="00603C80" w:rsidRDefault="0043363A" w:rsidP="00594E0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"[Měsíc, rok]"</w:instrText>
                            </w:r>
                            <w:bookmarkStart w:id="21" w:name="LAN_MonthYear_1"/>
                            <w:bookmarkEnd w:id="21"/>
                            <w:r w:rsidRPr="00603C80">
                              <w:fldChar w:fldCharType="end"/>
                            </w:r>
                          </w:p>
                          <w:p w14:paraId="6812672C" w14:textId="77777777" w:rsidR="0043363A" w:rsidRPr="00603C80" w:rsidRDefault="0043363A" w:rsidP="00594E03">
                            <w:pPr>
                              <w:pStyle w:val="Documentdataleadtext"/>
                            </w:pPr>
                          </w:p>
                          <w:p w14:paraId="250CE8F7" w14:textId="77777777" w:rsidR="0043363A" w:rsidRPr="00603C80" w:rsidRDefault="0043363A" w:rsidP="00594E03">
                            <w:pPr>
                              <w:pStyle w:val="Documentdatalead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"[Volitelně 1 - Pokud není žádný volitelný text nezbytný, nezapomeňte tato pole smazat]"</w:instrText>
                            </w:r>
                            <w:bookmarkStart w:id="22" w:name="LAN_Optional"/>
                            <w:bookmarkStart w:id="23" w:name="LAN_RememberDelete_6"/>
                            <w:bookmarkEnd w:id="22"/>
                            <w:bookmarkEnd w:id="23"/>
                            <w:r w:rsidRPr="00603C80">
                              <w:fldChar w:fldCharType="end"/>
                            </w:r>
                          </w:p>
                          <w:p w14:paraId="7B5212D6" w14:textId="77777777" w:rsidR="0043363A" w:rsidRPr="00603C80" w:rsidRDefault="0043363A" w:rsidP="00594E0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"[Text - Pokud není žádný volitelný text nezbytný, nezapomeňte tato pole smazat]"</w:instrText>
                            </w:r>
                            <w:bookmarkStart w:id="24" w:name="LAN_Text_14"/>
                            <w:bookmarkStart w:id="25" w:name="LAN_RememberDelete_7"/>
                            <w:bookmarkEnd w:id="24"/>
                            <w:bookmarkEnd w:id="25"/>
                            <w:r w:rsidRPr="00603C80">
                              <w:fldChar w:fldCharType="end"/>
                            </w:r>
                          </w:p>
                          <w:p w14:paraId="16A9840C" w14:textId="77777777" w:rsidR="0043363A" w:rsidRPr="00603C80" w:rsidRDefault="0043363A" w:rsidP="00594E03">
                            <w:pPr>
                              <w:pStyle w:val="Documentdataleadtext"/>
                            </w:pPr>
                          </w:p>
                          <w:p w14:paraId="003B6DD8" w14:textId="77777777" w:rsidR="0043363A" w:rsidRPr="00603C80" w:rsidRDefault="0043363A" w:rsidP="00594E03">
                            <w:pPr>
                              <w:pStyle w:val="Documentdatalead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"[Volitelně 2 - Pokud není žádný volitelný text nezbytný, nezapomeňte tato pole smazat]"</w:instrText>
                            </w:r>
                            <w:bookmarkStart w:id="26" w:name="LAN_Optional_1"/>
                            <w:bookmarkStart w:id="27" w:name="LAN_RememberDelete_8"/>
                            <w:bookmarkEnd w:id="26"/>
                            <w:bookmarkEnd w:id="27"/>
                            <w:r w:rsidRPr="00603C80">
                              <w:fldChar w:fldCharType="end"/>
                            </w:r>
                          </w:p>
                          <w:p w14:paraId="02F1B4C4" w14:textId="77777777" w:rsidR="0043363A" w:rsidRPr="00603C80" w:rsidRDefault="0043363A" w:rsidP="00594E0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"[Text - Pokud není žádný volitelný text nezbytný, nezapomeňte tato pole smazat]"</w:instrText>
                            </w:r>
                            <w:bookmarkStart w:id="28" w:name="LAN_Text_15"/>
                            <w:bookmarkStart w:id="29" w:name="LAN_RememberDelete_9"/>
                            <w:bookmarkEnd w:id="28"/>
                            <w:bookmarkEnd w:id="29"/>
                            <w:r w:rsidRPr="00603C80">
                              <w:fldChar w:fldCharType="end"/>
                            </w:r>
                          </w:p>
                        </w:tc>
                      </w:tr>
                      <w:tr w:rsidR="0043363A" w:rsidRPr="00B35708" w14:paraId="528AF31A" w14:textId="77777777" w:rsidTr="00F50260">
                        <w:tblPrEx>
                          <w:tblCellMar>
                            <w:right w:w="0" w:type="dxa"/>
                          </w:tblCellMar>
                        </w:tblPrEx>
                        <w:trPr>
                          <w:trHeight w:hRule="exact" w:val="5425"/>
                        </w:trPr>
                        <w:tc>
                          <w:tcPr>
                            <w:tcW w:w="95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35EACEF" w14:textId="35FD71C7" w:rsidR="0043363A" w:rsidRPr="007308ED" w:rsidRDefault="000536DA" w:rsidP="00547F22">
                            <w:pPr>
                              <w:pStyle w:val="FrontpageHeading1"/>
                            </w:pPr>
                            <w:sdt>
                              <w:sdtPr>
                                <w:alias w:val="Název"/>
                                <w:tag w:val="{&quot;SkabelonDesign&quot;:{&quot;type&quot;:&quot;text&quot;,&quot;binding&quot;:&quot;Doc.Prop.Ram_Document_Title1&quot;,&quot;ignoreBlank&quot;:true}}"/>
                                <w:id w:val="1162898749"/>
                                <w:placeholder>
                                  <w:docPart w:val="D135D0D762FA44F8825EE293DE6D2011"/>
                                </w:placeholder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150A5B">
                                  <w:t>ČÁST II.b</w:t>
                                </w:r>
                              </w:sdtContent>
                            </w:sdt>
                            <w:r w:rsidR="0043363A">
                              <w:t xml:space="preserve"> </w:t>
                            </w:r>
                          </w:p>
                          <w:p w14:paraId="221D2115" w14:textId="427BB2E1" w:rsidR="0043363A" w:rsidRPr="00B35708" w:rsidRDefault="000536DA" w:rsidP="00547F22">
                            <w:pPr>
                              <w:pStyle w:val="FrontpageHeading2"/>
                            </w:pPr>
                            <w:sdt>
                              <w:sdtPr>
                                <w:alias w:val="Předmět:"/>
                                <w:tag w:val="{&quot;SkabelonDesign&quot;:{&quot;type&quot;:&quot;text&quot;,&quot;binding&quot;:&quot;Doc.Prop.Ram_Document_Title2&quot;,&quot;ignoreBlank&quot;:true}}"/>
                                <w:id w:val="317305559"/>
                                <w:placeholder>
                                  <w:docPart w:val="7B09E6C5E96F4A9F8C0487CFE323A8A8"/>
                                </w:placeholder>
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1C6634">
                                  <w:t>Ukončení Smlouvy A stanovení nákladů</w:t>
                                </w:r>
                              </w:sdtContent>
                            </w:sdt>
                          </w:p>
                        </w:tc>
                      </w:tr>
                    </w:tbl>
                    <w:p w14:paraId="379D096F" w14:textId="77777777" w:rsidR="0043363A" w:rsidRDefault="0043363A" w:rsidP="0043363A"/>
                  </w:txbxContent>
                </v:textbox>
                <w10:wrap anchorx="margin" anchory="page"/>
              </v:shape>
            </w:pict>
          </mc:Fallback>
        </mc:AlternateContent>
      </w:r>
    </w:p>
    <w:p w14:paraId="1AE9E26A" w14:textId="77777777" w:rsidR="0043363A" w:rsidRPr="008D371D" w:rsidRDefault="0043363A" w:rsidP="0043363A"/>
    <w:p w14:paraId="199FAC9D" w14:textId="77777777" w:rsidR="0043363A" w:rsidRPr="008D371D" w:rsidRDefault="0043363A" w:rsidP="0043363A"/>
    <w:p w14:paraId="0B98104B" w14:textId="00096151" w:rsidR="0043363A" w:rsidRDefault="0043363A" w:rsidP="0043363A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13B67B" wp14:editId="564C7450">
                <wp:simplePos x="0" y="0"/>
                <wp:positionH relativeFrom="margin">
                  <wp:posOffset>-362229</wp:posOffset>
                </wp:positionH>
                <wp:positionV relativeFrom="margin">
                  <wp:posOffset>2602586</wp:posOffset>
                </wp:positionV>
                <wp:extent cx="6123305" cy="5855487"/>
                <wp:effectExtent l="0" t="0" r="0" b="0"/>
                <wp:wrapNone/>
                <wp:docPr id="7" name="Coverpage_Imag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3305" cy="58554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Blank"/>
                              <w:tblW w:w="9526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9526"/>
                            </w:tblGrid>
                            <w:tr w:rsidR="0043363A" w:rsidRPr="00B35708" w14:paraId="111124CC" w14:textId="77777777" w:rsidTr="00A84F08">
                              <w:trPr>
                                <w:trHeight w:hRule="exact" w:val="2835"/>
                              </w:trPr>
                              <w:tc>
                                <w:tcPr>
                                  <w:tcW w:w="8947" w:type="dxa"/>
                                </w:tcPr>
                                <w:p w14:paraId="22C6C09A" w14:textId="4F1CAD72" w:rsidR="0043363A" w:rsidRPr="007308ED" w:rsidRDefault="000536DA" w:rsidP="00586EE5">
                                  <w:pPr>
                                    <w:pStyle w:val="FrontpageHeading1"/>
                                    <w:ind w:right="-114"/>
                                  </w:pPr>
                                  <w:sdt>
                                    <w:sdtPr>
                                      <w:alias w:val="Název"/>
                                      <w:tag w:val="{&quot;SkabelonDesign&quot;:{&quot;type&quot;:&quot;text&quot;,&quot;binding&quot;:&quot;Doc.Prop.Ram_Document_Title1&quot;,&quot;ignoreBlank&quot;:true}}"/>
                                      <w:id w:val="-449705736"/>
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 w:rsidR="003653F1">
                                        <w:t xml:space="preserve">ČÁST </w:t>
                                      </w:r>
                                      <w:r w:rsidR="00150A5B">
                                        <w:t>II</w:t>
                                      </w:r>
                                      <w:r w:rsidR="003653F1">
                                        <w:t>.</w:t>
                                      </w:r>
                                      <w:r w:rsidR="00EC162C">
                                        <w:t>b</w:t>
                                      </w:r>
                                    </w:sdtContent>
                                  </w:sdt>
                                </w:p>
                                <w:p w14:paraId="3DD78B8B" w14:textId="35C5C063" w:rsidR="0043363A" w:rsidRPr="007308ED" w:rsidRDefault="000536DA" w:rsidP="002E24F9">
                                  <w:pPr>
                                    <w:pStyle w:val="FrontpageHeading2"/>
                                    <w:ind w:right="27"/>
                                  </w:pPr>
                                  <w:sdt>
                                    <w:sdtPr>
                                      <w:alias w:val="Předmět:"/>
                                      <w:tag w:val="{&quot;SkabelonDesign&quot;:{&quot;type&quot;:&quot;text&quot;,&quot;binding&quot;:&quot;Doc.Prop.Ram_Document_Title2&quot;,&quot;ignoreBlank&quot;:true}}"/>
                                      <w:id w:val="1461001095"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 w:rsidR="001C6634">
                                        <w:t>Ukončení Smlouvy A stanovení nákladů</w:t>
                                      </w:r>
                                    </w:sdtContent>
                                  </w:sdt>
                                </w:p>
                              </w:tc>
                            </w:tr>
                            <w:tr w:rsidR="0043363A" w:rsidRPr="00B35708" w14:paraId="50987BDC" w14:textId="77777777" w:rsidTr="00A84F08">
                              <w:trPr>
                                <w:trHeight w:hRule="exact" w:val="437"/>
                              </w:trPr>
                              <w:tc>
                                <w:tcPr>
                                  <w:tcW w:w="8947" w:type="dxa"/>
                                </w:tcPr>
                                <w:p w14:paraId="59BD5CA8" w14:textId="77777777" w:rsidR="0043363A" w:rsidRPr="00B35708" w:rsidRDefault="0043363A" w:rsidP="00A84F08">
                                  <w:pPr>
                                    <w:suppressOverlap/>
                                  </w:pPr>
                                </w:p>
                              </w:tc>
                            </w:tr>
                            <w:tr w:rsidR="0043363A" w:rsidRPr="00B35708" w14:paraId="6AB803D7" w14:textId="77777777" w:rsidTr="00013EEA">
                              <w:trPr>
                                <w:trHeight w:hRule="exact" w:val="5727"/>
                              </w:trPr>
                              <w:tc>
                                <w:tcPr>
                                  <w:tcW w:w="8947" w:type="dxa"/>
                                </w:tcPr>
                                <w:p w14:paraId="04D4972B" w14:textId="77777777" w:rsidR="0043363A" w:rsidRPr="00B35708" w:rsidRDefault="0043363A" w:rsidP="00013EEA">
                                  <w:pPr>
                                    <w:suppressOverlap/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14:paraId="30784A4A" w14:textId="77777777" w:rsidR="0043363A" w:rsidRDefault="0043363A" w:rsidP="0043363A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13B67B" id="Coverpage_Image" o:spid="_x0000_s1028" type="#_x0000_t202" style="position:absolute;margin-left:-28.5pt;margin-top:204.95pt;width:482.15pt;height:461.0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" stroked="f" strokeweight=".5pt">
                <v:textbox inset="0,0,0,0">
                  <w:txbxContent>
                    <w:tbl>
                      <w:tblPr>
                        <w:tblStyle w:val="Blank"/>
                        <w:tblW w:w="9526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9526"/>
                      </w:tblGrid>
                      <w:tr w:rsidR="0043363A" w:rsidRPr="00B35708" w14:paraId="111124CC" w14:textId="77777777" w:rsidTr="00A84F08">
                        <w:trPr>
                          <w:trHeight w:hRule="exact" w:val="2835"/>
                        </w:trPr>
                        <w:tc>
                          <w:tcPr>
                            <w:tcW w:w="8947" w:type="dxa"/>
                          </w:tcPr>
                          <w:p w14:paraId="22C6C09A" w14:textId="4F1CAD72" w:rsidR="0043363A" w:rsidRPr="007308ED" w:rsidRDefault="000536DA" w:rsidP="00586EE5">
                            <w:pPr>
                              <w:pStyle w:val="FrontpageHeading1"/>
                              <w:ind w:right="-114"/>
                            </w:pPr>
                            <w:sdt>
                              <w:sdtPr>
                                <w:alias w:val="Název"/>
                                <w:tag w:val="{&quot;SkabelonDesign&quot;:{&quot;type&quot;:&quot;text&quot;,&quot;binding&quot;:&quot;Doc.Prop.Ram_Document_Title1&quot;,&quot;ignoreBlank&quot;:true}}"/>
                                <w:id w:val="-449705736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3653F1">
                                  <w:t xml:space="preserve">ČÁST </w:t>
                                </w:r>
                                <w:r w:rsidR="00150A5B">
                                  <w:t>II</w:t>
                                </w:r>
                                <w:r w:rsidR="003653F1">
                                  <w:t>.</w:t>
                                </w:r>
                                <w:r w:rsidR="00EC162C">
                                  <w:t>b</w:t>
                                </w:r>
                              </w:sdtContent>
                            </w:sdt>
                          </w:p>
                          <w:p w14:paraId="3DD78B8B" w14:textId="35C5C063" w:rsidR="0043363A" w:rsidRPr="007308ED" w:rsidRDefault="000536DA" w:rsidP="002E24F9">
                            <w:pPr>
                              <w:pStyle w:val="FrontpageHeading2"/>
                              <w:ind w:right="27"/>
                            </w:pPr>
                            <w:sdt>
                              <w:sdtPr>
                                <w:alias w:val="Předmět:"/>
                                <w:tag w:val="{&quot;SkabelonDesign&quot;:{&quot;type&quot;:&quot;text&quot;,&quot;binding&quot;:&quot;Doc.Prop.Ram_Document_Title2&quot;,&quot;ignoreBlank&quot;:true}}"/>
                                <w:id w:val="1461001095"/>
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1C6634">
                                  <w:t>Ukončení Smlouvy A stanovení nákladů</w:t>
                                </w:r>
                              </w:sdtContent>
                            </w:sdt>
                          </w:p>
                        </w:tc>
                      </w:tr>
                      <w:tr w:rsidR="0043363A" w:rsidRPr="00B35708" w14:paraId="50987BDC" w14:textId="77777777" w:rsidTr="00A84F08">
                        <w:trPr>
                          <w:trHeight w:hRule="exact" w:val="437"/>
                        </w:trPr>
                        <w:tc>
                          <w:tcPr>
                            <w:tcW w:w="8947" w:type="dxa"/>
                          </w:tcPr>
                          <w:p w14:paraId="59BD5CA8" w14:textId="77777777" w:rsidR="0043363A" w:rsidRPr="00B35708" w:rsidRDefault="0043363A" w:rsidP="00A84F08">
                            <w:pPr>
                              <w:suppressOverlap/>
                            </w:pPr>
                          </w:p>
                        </w:tc>
                      </w:tr>
                      <w:tr w:rsidR="0043363A" w:rsidRPr="00B35708" w14:paraId="6AB803D7" w14:textId="77777777" w:rsidTr="00013EEA">
                        <w:trPr>
                          <w:trHeight w:hRule="exact" w:val="5727"/>
                        </w:trPr>
                        <w:tc>
                          <w:tcPr>
                            <w:tcW w:w="8947" w:type="dxa"/>
                          </w:tcPr>
                          <w:p w14:paraId="04D4972B" w14:textId="77777777" w:rsidR="0043363A" w:rsidRPr="00B35708" w:rsidRDefault="0043363A" w:rsidP="00013EEA">
                            <w:pPr>
                              <w:suppressOverlap/>
                              <w:jc w:val="center"/>
                            </w:pPr>
                          </w:p>
                        </w:tc>
                      </w:tr>
                    </w:tbl>
                    <w:p w14:paraId="30784A4A" w14:textId="77777777" w:rsidR="0043363A" w:rsidRDefault="0043363A" w:rsidP="0043363A"/>
                  </w:txbxContent>
                </v:textbox>
                <w10:wrap anchorx="margin" anchory="margin"/>
              </v:shape>
            </w:pict>
          </mc:Fallback>
        </mc:AlternateContent>
      </w:r>
    </w:p>
    <w:p w14:paraId="510AEFB8" w14:textId="77777777" w:rsidR="00F17E36" w:rsidRPr="00F17E36" w:rsidRDefault="00F17E36" w:rsidP="00F17E36"/>
    <w:p w14:paraId="005F51CC" w14:textId="77777777" w:rsidR="00F17E36" w:rsidRPr="00F17E36" w:rsidRDefault="00F17E36" w:rsidP="00F17E36"/>
    <w:p w14:paraId="00C81EA2" w14:textId="77777777" w:rsidR="00F17E36" w:rsidRPr="00F17E36" w:rsidRDefault="00F17E36" w:rsidP="00F17E36"/>
    <w:p w14:paraId="30D5D49B" w14:textId="77777777" w:rsidR="00F17E36" w:rsidRPr="00F17E36" w:rsidRDefault="00F17E36" w:rsidP="00F17E36"/>
    <w:p w14:paraId="314165ED" w14:textId="77777777" w:rsidR="00F17E36" w:rsidRPr="00F17E36" w:rsidRDefault="00F17E36" w:rsidP="00F17E36"/>
    <w:p w14:paraId="755952E0" w14:textId="77777777" w:rsidR="00F17E36" w:rsidRPr="00F17E36" w:rsidRDefault="00F17E36" w:rsidP="00F17E36"/>
    <w:p w14:paraId="23D3C5EE" w14:textId="77777777" w:rsidR="00F17E36" w:rsidRPr="00F17E36" w:rsidRDefault="00F17E36" w:rsidP="00F17E36"/>
    <w:p w14:paraId="23DEBE75" w14:textId="77777777" w:rsidR="00F17E36" w:rsidRPr="00F17E36" w:rsidRDefault="00F17E36" w:rsidP="00F17E36"/>
    <w:p w14:paraId="52ED6B44" w14:textId="77777777" w:rsidR="00F17E36" w:rsidRPr="00F17E36" w:rsidRDefault="00F17E36" w:rsidP="00F17E36"/>
    <w:p w14:paraId="16EB909A" w14:textId="77777777" w:rsidR="00F17E36" w:rsidRPr="00F17E36" w:rsidRDefault="00F17E36" w:rsidP="00F17E36"/>
    <w:p w14:paraId="21CA3ACD" w14:textId="77777777" w:rsidR="00F17E36" w:rsidRPr="00F17E36" w:rsidRDefault="00F17E36" w:rsidP="00F17E36"/>
    <w:p w14:paraId="0941449F" w14:textId="77777777" w:rsidR="00F17E36" w:rsidRPr="00F17E36" w:rsidRDefault="00F17E36" w:rsidP="00F17E36"/>
    <w:p w14:paraId="139ADC0A" w14:textId="77777777" w:rsidR="00F17E36" w:rsidRPr="00F17E36" w:rsidRDefault="00F17E36" w:rsidP="00F17E36"/>
    <w:p w14:paraId="571CF706" w14:textId="77777777" w:rsidR="00F17E36" w:rsidRDefault="00F17E36" w:rsidP="00F17E36"/>
    <w:p w14:paraId="12728500" w14:textId="77777777" w:rsidR="00F17E36" w:rsidRDefault="00F17E36" w:rsidP="003C7D48">
      <w:pPr>
        <w:jc w:val="right"/>
      </w:pPr>
    </w:p>
    <w:p w14:paraId="32FA2B13" w14:textId="7D8A478D" w:rsidR="00F17E36" w:rsidRDefault="00F95C60" w:rsidP="00F17E36">
      <w:r>
        <w:rPr>
          <w:noProof/>
        </w:rPr>
        <w:drawing>
          <wp:anchor distT="0" distB="0" distL="114300" distR="114300" simplePos="0" relativeHeight="251665408" behindDoc="0" locked="0" layoutInCell="1" allowOverlap="1" wp14:anchorId="64499CB0" wp14:editId="5D06ECAD">
            <wp:simplePos x="0" y="0"/>
            <wp:positionH relativeFrom="page">
              <wp:align>center</wp:align>
            </wp:positionH>
            <wp:positionV relativeFrom="paragraph">
              <wp:posOffset>975995</wp:posOffset>
            </wp:positionV>
            <wp:extent cx="5662800" cy="3628800"/>
            <wp:effectExtent l="0" t="0" r="0" b="0"/>
            <wp:wrapNone/>
            <wp:docPr id="161870690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8706905" name="Obrázek 1618706905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2800" cy="362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DADCE0A" w14:textId="7BE8F489" w:rsidR="00F17E36" w:rsidRPr="00F17E36" w:rsidRDefault="00F17E36" w:rsidP="00F17E36">
      <w:pPr>
        <w:sectPr w:rsidR="00F17E36" w:rsidRPr="00F17E36" w:rsidSect="009917B7">
          <w:headerReference w:type="even" r:id="rId8"/>
          <w:headerReference w:type="default" r:id="rId9"/>
          <w:footerReference w:type="even" r:id="rId10"/>
          <w:footerReference w:type="default" r:id="rId11"/>
          <w:pgSz w:w="11907" w:h="16839" w:code="9"/>
          <w:pgMar w:top="1984" w:right="1190" w:bottom="1417" w:left="1757" w:header="851" w:footer="680" w:gutter="0"/>
          <w:cols w:space="708"/>
          <w:docGrid w:linePitch="360"/>
        </w:sectPr>
      </w:pPr>
    </w:p>
    <w:tbl>
      <w:tblPr>
        <w:tblStyle w:val="Mkatabulky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1"/>
      </w:tblGrid>
      <w:tr w:rsidR="0043363A" w:rsidRPr="008D371D" w14:paraId="3EBB83D4" w14:textId="77777777" w:rsidTr="00E74B5B">
        <w:trPr>
          <w:trHeight w:val="3341"/>
        </w:trPr>
        <w:tc>
          <w:tcPr>
            <w:tcW w:w="7201" w:type="dxa"/>
          </w:tcPr>
          <w:sdt>
            <w:sdtPr>
              <w:alias w:val="Název"/>
              <w:tag w:val="{&quot;SkabelonDesign&quot;:{&quot;type&quot;:&quot;text&quot;,&quot;binding&quot;:&quot;Doc.Prop.Ram_Document_Title1&quot;,&quot;ignoreBlank&quot;:true}}"/>
              <w:id w:val="1269277112"/>
              <w:placeholder>
                <w:docPart w:val="26965B4C7B8F439AB4DBE1D227AC0222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p w14:paraId="2FC628A8" w14:textId="46B2750E" w:rsidR="0043363A" w:rsidRPr="008D371D" w:rsidRDefault="00FD586E" w:rsidP="00E74B5B">
                <w:pPr>
                  <w:pStyle w:val="Template-ReftoFrontpageheading2"/>
                </w:pPr>
                <w:r>
                  <w:t>ČÁST II.b</w:t>
                </w:r>
              </w:p>
            </w:sdtContent>
          </w:sdt>
          <w:p w14:paraId="60127265" w14:textId="202D8295" w:rsidR="0043363A" w:rsidRPr="008D371D" w:rsidRDefault="000536DA" w:rsidP="00E74B5B">
            <w:pPr>
              <w:pStyle w:val="Template-ReftoFrontpageheading2"/>
            </w:pPr>
            <w:sdt>
              <w:sdtPr>
                <w:alias w:val="Předmět:"/>
                <w:tag w:val="{&quot;SkabelonDesign&quot;:{&quot;type&quot;:&quot;text&quot;,&quot;binding&quot;:&quot;Doc.Prop.Ram_Document_Title2&quot;,&quot;ignoreBlank&quot;:true}}"/>
                <w:id w:val="1642695357"/>
                <w:placeholder>
                  <w:docPart w:val="B7796380C55D425CB42FF1FC96D0D685"/>
                </w:placeholder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:text/>
              </w:sdtPr>
              <w:sdtEndPr/>
              <w:sdtContent>
                <w:r w:rsidR="001C6634">
                  <w:t>Ukončení Smlouvy A stanovení nákladů</w:t>
                </w:r>
              </w:sdtContent>
            </w:sdt>
          </w:p>
        </w:tc>
      </w:tr>
    </w:tbl>
    <w:tbl>
      <w:tblPr>
        <w:tblStyle w:val="Mkatabulky"/>
        <w:tblpPr w:leftFromText="141" w:rightFromText="141" w:vertAnchor="text" w:horzAnchor="page" w:tblpX="1198" w:tblpY="4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4"/>
        <w:gridCol w:w="6037"/>
      </w:tblGrid>
      <w:tr w:rsidR="0043363A" w:rsidRPr="00DD4FCD" w14:paraId="6396FB89" w14:textId="77777777" w:rsidTr="00E74B5B">
        <w:trPr>
          <w:trHeight w:val="227"/>
        </w:trPr>
        <w:tc>
          <w:tcPr>
            <w:tcW w:w="1164" w:type="dxa"/>
          </w:tcPr>
          <w:p w14:paraId="3ABD2E83" w14:textId="77777777" w:rsidR="0043363A" w:rsidRPr="00DD4FCD" w:rsidRDefault="0043363A" w:rsidP="00E74B5B">
            <w:pPr>
              <w:pStyle w:val="DocumentInfo"/>
            </w:pPr>
            <w:bookmarkStart w:id="30" w:name="LAN_ProjectName"/>
            <w:bookmarkStart w:id="31" w:name="_Hlk496170930"/>
            <w:r w:rsidRPr="00DD4FCD">
              <w:t>Název projektu</w:t>
            </w:r>
            <w:bookmarkEnd w:id="30"/>
          </w:p>
        </w:tc>
        <w:tc>
          <w:tcPr>
            <w:tcW w:w="6037" w:type="dxa"/>
          </w:tcPr>
          <w:p w14:paraId="06AE30E8" w14:textId="078123A1" w:rsidR="0043363A" w:rsidRPr="00DD4FCD" w:rsidRDefault="000536DA" w:rsidP="00E74B5B">
            <w:pPr>
              <w:pStyle w:val="DocumentInfo-Bold"/>
            </w:pPr>
            <w:sdt>
              <w:sdtPr>
                <w:alias w:val="Název projektu"/>
                <w:tag w:val="{&quot;SkabelonDesign&quot;:{&quot;type&quot;:&quot;text&quot;,&quot;binding&quot;:&quot;Doc.Prop.Ram_Project_Name&quot;,&quot;ignoreBlank&quot;:true}}"/>
                <w:id w:val="2146150831"/>
                <w:placeholder>
                  <w:docPart w:val="0634F1FCFDEC499094B9B4F9381A4D45"/>
                </w:placeholder>
              </w:sdtPr>
              <w:sdtEndPr/>
              <w:sdtContent>
                <w:r w:rsidR="003C7D48" w:rsidRPr="003C7D48">
                  <w:t>Modernizace ZEVO společnosti SAKO Brno</w:t>
                </w:r>
              </w:sdtContent>
            </w:sdt>
          </w:p>
        </w:tc>
      </w:tr>
      <w:tr w:rsidR="0043363A" w:rsidRPr="00DD4FCD" w14:paraId="30C807EC" w14:textId="77777777" w:rsidTr="00E74B5B">
        <w:trPr>
          <w:trHeight w:val="227"/>
        </w:trPr>
        <w:tc>
          <w:tcPr>
            <w:tcW w:w="1164" w:type="dxa"/>
          </w:tcPr>
          <w:p w14:paraId="323CAD02" w14:textId="77777777" w:rsidR="0043363A" w:rsidRPr="00DD4FCD" w:rsidRDefault="0043363A" w:rsidP="00E74B5B">
            <w:pPr>
              <w:pStyle w:val="DocumentInfo"/>
            </w:pPr>
            <w:bookmarkStart w:id="32" w:name="LAN_Version"/>
            <w:r w:rsidRPr="00DD4FCD">
              <w:t>Verze</w:t>
            </w:r>
            <w:bookmarkEnd w:id="32"/>
          </w:p>
        </w:tc>
        <w:tc>
          <w:tcPr>
            <w:tcW w:w="6037" w:type="dxa"/>
          </w:tcPr>
          <w:p w14:paraId="5CC5F154" w14:textId="5CFCBC08" w:rsidR="0043363A" w:rsidRPr="00DD4FCD" w:rsidRDefault="000536DA" w:rsidP="00E74B5B">
            <w:pPr>
              <w:pStyle w:val="DocumentInfo-Bold"/>
            </w:pPr>
            <w:sdt>
              <w:sdtPr>
                <w:alias w:val="Verze"/>
                <w:tag w:val="{&quot;SkabelonDesign&quot;:{&quot;type&quot;:&quot;Text&quot;,&quot;binding&quot;:&quot;Module.Version&quot;,&quot;ignoreBlank&quot;:true}}"/>
                <w:id w:val="426161231"/>
                <w:placeholder>
                  <w:docPart w:val="BAD7291A6F974152852A32386307A7A0"/>
                </w:placeholder>
              </w:sdtPr>
              <w:sdtEndPr/>
              <w:sdtContent>
                <w:r w:rsidR="00897379">
                  <w:t>2</w:t>
                </w:r>
              </w:sdtContent>
            </w:sdt>
          </w:p>
        </w:tc>
      </w:tr>
      <w:tr w:rsidR="0043363A" w:rsidRPr="00DD4FCD" w14:paraId="6F0D72F7" w14:textId="77777777" w:rsidTr="00F20231">
        <w:trPr>
          <w:trHeight w:val="85"/>
        </w:trPr>
        <w:tc>
          <w:tcPr>
            <w:tcW w:w="1164" w:type="dxa"/>
          </w:tcPr>
          <w:p w14:paraId="04E4AB80" w14:textId="77777777" w:rsidR="0043363A" w:rsidRPr="00DD4FCD" w:rsidRDefault="0043363A" w:rsidP="00E74B5B">
            <w:pPr>
              <w:pStyle w:val="DocumentInfo"/>
            </w:pPr>
            <w:bookmarkStart w:id="33" w:name="LAN_Date"/>
            <w:r w:rsidRPr="00DD4FCD">
              <w:t>Datum</w:t>
            </w:r>
            <w:bookmarkEnd w:id="33"/>
          </w:p>
        </w:tc>
        <w:tc>
          <w:tcPr>
            <w:tcW w:w="6037" w:type="dxa"/>
          </w:tcPr>
          <w:p w14:paraId="5393FAE8" w14:textId="54986C58" w:rsidR="0043363A" w:rsidRPr="00DD4FCD" w:rsidRDefault="0043363A" w:rsidP="00E74B5B">
            <w:pPr>
              <w:pStyle w:val="DocumentInfo-Bold"/>
              <w:rPr>
                <w:sz w:val="18"/>
              </w:rPr>
            </w:pPr>
            <w:r w:rsidRPr="00DD4FCD">
              <w:t>202</w:t>
            </w:r>
            <w:r w:rsidR="00897379">
              <w:t>5</w:t>
            </w:r>
            <w:r w:rsidRPr="00DD4FCD">
              <w:t>-0</w:t>
            </w:r>
            <w:r w:rsidR="00897379">
              <w:t>3</w:t>
            </w:r>
            <w:r w:rsidRPr="00DD4FCD">
              <w:t>-</w:t>
            </w:r>
            <w:r w:rsidR="00897379">
              <w:t>11</w:t>
            </w:r>
          </w:p>
        </w:tc>
      </w:tr>
      <w:tr w:rsidR="0043363A" w:rsidRPr="00DD4FCD" w14:paraId="5BE98BFC" w14:textId="77777777" w:rsidTr="00E74B5B">
        <w:trPr>
          <w:trHeight w:val="227"/>
        </w:trPr>
        <w:tc>
          <w:tcPr>
            <w:tcW w:w="1164" w:type="dxa"/>
          </w:tcPr>
          <w:p w14:paraId="72006204" w14:textId="77777777" w:rsidR="0043363A" w:rsidRPr="00DD4FCD" w:rsidRDefault="0043363A" w:rsidP="00E74B5B">
            <w:pPr>
              <w:pStyle w:val="DocumentInfo"/>
            </w:pPr>
            <w:r w:rsidRPr="00DD4FCD">
              <w:t xml:space="preserve">Dokumentace </w:t>
            </w:r>
          </w:p>
        </w:tc>
        <w:tc>
          <w:tcPr>
            <w:tcW w:w="6037" w:type="dxa"/>
          </w:tcPr>
          <w:p w14:paraId="13BD3010" w14:textId="7049488B" w:rsidR="0043363A" w:rsidRPr="00DD4FCD" w:rsidRDefault="000536DA" w:rsidP="00E74B5B">
            <w:pPr>
              <w:pStyle w:val="DocumentInfo-Bold"/>
            </w:pPr>
            <w:sdt>
              <w:sdtPr>
                <w:rPr>
                  <w:bCs/>
                </w:rPr>
                <w:alias w:val="Kategorie"/>
                <w:tag w:val=""/>
                <w:id w:val="924838313"/>
                <w:placeholder>
                  <w:docPart w:val="3ADF78FDA9324EFD8C5BFC22152E6AAB"/>
                </w:placeholder>
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<w:text/>
              </w:sdtPr>
              <w:sdtEndPr/>
              <w:sdtContent>
                <w:r w:rsidR="00FD586E">
                  <w:rPr>
                    <w:bCs/>
                  </w:rPr>
                  <w:t>Zadávací dokumentace – Část II – Ustanovení smlouvy</w:t>
                </w:r>
              </w:sdtContent>
            </w:sdt>
            <w:r w:rsidR="0043363A" w:rsidRPr="00DD4FCD">
              <w:t xml:space="preserve"> </w:t>
            </w:r>
            <w:r w:rsidR="0043363A" w:rsidRPr="00DD4FCD">
              <w:fldChar w:fldCharType="begin"/>
            </w:r>
            <w:r w:rsidR="0043363A" w:rsidRPr="00DD4FCD">
              <w:instrText xml:space="preserve"> DOCPROPERTY  Folder_Code  \* MERGEFORMAT </w:instrText>
            </w:r>
            <w:r w:rsidR="0043363A" w:rsidRPr="00DD4FCD">
              <w:fldChar w:fldCharType="end"/>
            </w:r>
            <w:r w:rsidR="0043363A" w:rsidRPr="00DD4FCD">
              <w:fldChar w:fldCharType="begin"/>
            </w:r>
            <w:r w:rsidR="0043363A" w:rsidRPr="00DD4FCD">
              <w:instrText xml:space="preserve"> DOCPROPERTY  Document_FileName  \* MERGEFORMAT </w:instrText>
            </w:r>
            <w:r w:rsidR="0043363A" w:rsidRPr="00DD4FCD">
              <w:fldChar w:fldCharType="end"/>
            </w:r>
          </w:p>
        </w:tc>
      </w:tr>
      <w:bookmarkEnd w:id="31"/>
    </w:tbl>
    <w:p w14:paraId="29AC28E7" w14:textId="77777777" w:rsidR="0043363A" w:rsidRPr="008D371D" w:rsidRDefault="0043363A" w:rsidP="0043363A"/>
    <w:tbl>
      <w:tblPr>
        <w:tblStyle w:val="Blank"/>
        <w:tblpPr w:topFromText="567" w:horzAnchor="margin" w:tblpX="-566" w:tblpYSpec="bottom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6804"/>
      </w:tblGrid>
      <w:tr w:rsidR="0043363A" w:rsidRPr="008D371D" w14:paraId="2BB80159" w14:textId="77777777" w:rsidTr="00E74B5B">
        <w:tc>
          <w:tcPr>
            <w:tcW w:w="6804" w:type="dxa"/>
          </w:tcPr>
          <w:p w14:paraId="4CA9DE0A" w14:textId="77777777" w:rsidR="0043363A" w:rsidRPr="008D371D" w:rsidRDefault="0043363A" w:rsidP="00E74B5B">
            <w:pPr>
              <w:pStyle w:val="Template-Disclaimer"/>
            </w:pPr>
            <w:bookmarkStart w:id="34" w:name="OFF_ReportDisclaimer"/>
            <w:bookmarkEnd w:id="34"/>
          </w:p>
        </w:tc>
      </w:tr>
    </w:tbl>
    <w:p w14:paraId="4D187365" w14:textId="77777777" w:rsidR="0043363A" w:rsidRPr="008D371D" w:rsidRDefault="0043363A" w:rsidP="0043363A"/>
    <w:p w14:paraId="3E0FCF25" w14:textId="77777777" w:rsidR="0043363A" w:rsidRPr="008D371D" w:rsidRDefault="0043363A" w:rsidP="0043363A"/>
    <w:p w14:paraId="7F8A9607" w14:textId="77777777" w:rsidR="0043363A" w:rsidRPr="008D371D" w:rsidRDefault="0043363A" w:rsidP="0043363A"/>
    <w:p w14:paraId="02AA97B6" w14:textId="77777777" w:rsidR="0043363A" w:rsidRPr="008D371D" w:rsidRDefault="0043363A" w:rsidP="0043363A"/>
    <w:p w14:paraId="658ADCAF" w14:textId="77777777" w:rsidR="0043363A" w:rsidRDefault="0043363A" w:rsidP="0043363A"/>
    <w:p w14:paraId="1B410EEE" w14:textId="77777777" w:rsidR="0043363A" w:rsidRPr="00C86959" w:rsidRDefault="0043363A" w:rsidP="0043363A"/>
    <w:p w14:paraId="29E6736A" w14:textId="77777777" w:rsidR="0043363A" w:rsidRPr="0007731F" w:rsidRDefault="0043363A" w:rsidP="0043363A">
      <w:pPr>
        <w:rPr>
          <w:b/>
          <w:sz w:val="14"/>
        </w:rPr>
      </w:pPr>
    </w:p>
    <w:p w14:paraId="08E670C5" w14:textId="77777777" w:rsidR="0043363A" w:rsidRPr="00C86959" w:rsidRDefault="0043363A" w:rsidP="0043363A"/>
    <w:p w14:paraId="0B80DF15" w14:textId="77777777" w:rsidR="0043363A" w:rsidRPr="00C86959" w:rsidRDefault="0043363A" w:rsidP="0043363A"/>
    <w:p w14:paraId="69FACDDE" w14:textId="77777777" w:rsidR="0043363A" w:rsidRDefault="0043363A" w:rsidP="0043363A"/>
    <w:p w14:paraId="55B8A20D" w14:textId="77777777" w:rsidR="0043363A" w:rsidRDefault="0043363A" w:rsidP="0043363A"/>
    <w:p w14:paraId="6AF9DDB5" w14:textId="77777777" w:rsidR="0043363A" w:rsidRDefault="0043363A" w:rsidP="00DC263A">
      <w:pPr>
        <w:jc w:val="center"/>
      </w:pPr>
    </w:p>
    <w:p w14:paraId="272DB5D9" w14:textId="4DCAF19A" w:rsidR="00DC263A" w:rsidRPr="00DC263A" w:rsidRDefault="00DC263A" w:rsidP="00DC263A">
      <w:pPr>
        <w:tabs>
          <w:tab w:val="center" w:pos="4480"/>
        </w:tabs>
        <w:sectPr w:rsidR="00DC263A" w:rsidRPr="00DC263A" w:rsidSect="009917B7">
          <w:headerReference w:type="even" r:id="rId12"/>
          <w:headerReference w:type="default" r:id="rId13"/>
          <w:footerReference w:type="default" r:id="rId14"/>
          <w:headerReference w:type="first" r:id="rId15"/>
          <w:pgSz w:w="11907" w:h="16839" w:code="9"/>
          <w:pgMar w:top="1984" w:right="1190" w:bottom="1417" w:left="1757" w:header="851" w:footer="680" w:gutter="0"/>
          <w:cols w:space="708"/>
          <w:docGrid w:linePitch="360"/>
        </w:sectPr>
      </w:pPr>
      <w:r>
        <w:tab/>
      </w:r>
    </w:p>
    <w:tbl>
      <w:tblPr>
        <w:tblStyle w:val="Mkatabulky"/>
        <w:tblW w:w="8791" w:type="dxa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91"/>
      </w:tblGrid>
      <w:tr w:rsidR="0043363A" w:rsidRPr="008D371D" w14:paraId="5BAD7405" w14:textId="77777777" w:rsidTr="00E74B5B">
        <w:trPr>
          <w:trHeight w:hRule="exact" w:val="2892"/>
        </w:trPr>
        <w:tc>
          <w:tcPr>
            <w:tcW w:w="8791" w:type="dxa"/>
          </w:tcPr>
          <w:p w14:paraId="1FA6199B" w14:textId="77777777" w:rsidR="0043363A" w:rsidRDefault="0043363A" w:rsidP="00E74B5B">
            <w:pPr>
              <w:pStyle w:val="Nadpisobsahu"/>
              <w:ind w:left="53"/>
            </w:pPr>
            <w:bookmarkStart w:id="38" w:name="LAN_Contents"/>
            <w:r>
              <w:lastRenderedPageBreak/>
              <w:t>Obsah</w:t>
            </w:r>
            <w:bookmarkEnd w:id="38"/>
          </w:p>
          <w:p w14:paraId="423105A2" w14:textId="77777777" w:rsidR="0043363A" w:rsidRPr="0015620D" w:rsidRDefault="0043363A" w:rsidP="00E74B5B"/>
          <w:p w14:paraId="6DB1E5C6" w14:textId="77777777" w:rsidR="0043363A" w:rsidRPr="0015620D" w:rsidRDefault="0043363A" w:rsidP="00E74B5B"/>
          <w:p w14:paraId="5CC8D989" w14:textId="77777777" w:rsidR="0043363A" w:rsidRPr="0015620D" w:rsidRDefault="0043363A" w:rsidP="00E74B5B"/>
          <w:p w14:paraId="204E394F" w14:textId="77777777" w:rsidR="0043363A" w:rsidRPr="0015620D" w:rsidRDefault="0043363A" w:rsidP="00E74B5B"/>
          <w:p w14:paraId="73F94BAF" w14:textId="77777777" w:rsidR="0043363A" w:rsidRPr="0015620D" w:rsidRDefault="0043363A" w:rsidP="00E74B5B"/>
          <w:p w14:paraId="3DD97D6C" w14:textId="77777777" w:rsidR="0043363A" w:rsidRPr="0015620D" w:rsidRDefault="0043363A" w:rsidP="00E74B5B">
            <w:pPr>
              <w:tabs>
                <w:tab w:val="left" w:pos="2385"/>
              </w:tabs>
            </w:pPr>
            <w:r>
              <w:tab/>
            </w:r>
          </w:p>
        </w:tc>
      </w:tr>
    </w:tbl>
    <w:p w14:paraId="2848D137" w14:textId="77777777" w:rsidR="0043363A" w:rsidRPr="008D371D" w:rsidRDefault="0043363A" w:rsidP="0043363A"/>
    <w:bookmarkStart w:id="39" w:name="_Hlk493157594"/>
    <w:p w14:paraId="0C8EE5F4" w14:textId="1FFB30E5" w:rsidR="0043363A" w:rsidRDefault="0043363A" w:rsidP="0043363A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cs-CZ"/>
        </w:rPr>
      </w:pPr>
      <w:r w:rsidRPr="008D371D">
        <w:rPr>
          <w:caps/>
        </w:rPr>
        <w:fldChar w:fldCharType="begin"/>
      </w:r>
      <w:r w:rsidRPr="008D371D">
        <w:instrText xml:space="preserve"> TOC \o "1-3" \h \z \u </w:instrText>
      </w:r>
      <w:r w:rsidRPr="008D371D">
        <w:rPr>
          <w:caps/>
        </w:rPr>
        <w:fldChar w:fldCharType="separate"/>
      </w:r>
      <w:hyperlink w:anchor="_Toc65148271" w:history="1">
        <w:r w:rsidRPr="007B0E90">
          <w:rPr>
            <w:rStyle w:val="Hypertextovodkaz"/>
            <w:rFonts w:eastAsiaTheme="majorEastAsia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</w:t>
        </w:r>
        <w:r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eastAsia="cs-CZ"/>
          </w:rPr>
          <w:tab/>
        </w:r>
        <w:r w:rsidR="00EC5390">
          <w:rPr>
            <w:rStyle w:val="Hypertextovodkaz"/>
            <w:rFonts w:eastAsiaTheme="majorEastAsia"/>
            <w:noProof/>
          </w:rPr>
          <w:t>UKONČENÍ SMLOUVY A STANOVENÍ NÁKLADŮ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_Toc65148271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536DA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6118733E" w14:textId="77777777" w:rsidR="0043363A" w:rsidRDefault="0043363A" w:rsidP="0043363A">
      <w:r w:rsidRPr="008D371D">
        <w:fldChar w:fldCharType="end"/>
      </w:r>
      <w:bookmarkEnd w:id="39"/>
    </w:p>
    <w:p w14:paraId="0209F4CF" w14:textId="77777777" w:rsidR="0043363A" w:rsidRDefault="0043363A" w:rsidP="0043363A"/>
    <w:p w14:paraId="53015029" w14:textId="77777777" w:rsidR="0043363A" w:rsidRPr="002D690C" w:rsidRDefault="0043363A" w:rsidP="0043363A">
      <w:pPr>
        <w:tabs>
          <w:tab w:val="left" w:pos="567"/>
        </w:tabs>
        <w:sectPr w:rsidR="0043363A" w:rsidRPr="002D690C" w:rsidSect="009917B7">
          <w:headerReference w:type="even" r:id="rId16"/>
          <w:headerReference w:type="default" r:id="rId17"/>
          <w:footerReference w:type="default" r:id="rId18"/>
          <w:headerReference w:type="first" r:id="rId19"/>
          <w:pgSz w:w="11907" w:h="16839" w:code="9"/>
          <w:pgMar w:top="1984" w:right="1190" w:bottom="1417" w:left="1757" w:header="947" w:footer="680" w:gutter="0"/>
          <w:pgNumType w:start="1"/>
          <w:cols w:space="708"/>
          <w:docGrid w:linePitch="360"/>
        </w:sectPr>
      </w:pPr>
    </w:p>
    <w:bookmarkStart w:id="50" w:name="_Toc63433465"/>
    <w:bookmarkStart w:id="51" w:name="_Toc65148271"/>
    <w:bookmarkEnd w:id="50"/>
    <w:bookmarkEnd w:id="51"/>
    <w:p w14:paraId="058E4071" w14:textId="1878C2E1" w:rsidR="003653F1" w:rsidRPr="003653F1" w:rsidRDefault="000536DA" w:rsidP="003653F1">
      <w:pPr>
        <w:pStyle w:val="Nadpis1"/>
        <w:rPr>
          <w:color w:val="3399FF"/>
        </w:rPr>
      </w:pPr>
      <w:sdt>
        <w:sdtPr>
          <w:rPr>
            <w:color w:val="3399FF"/>
          </w:rPr>
          <w:alias w:val="Subject"/>
          <w:tag w:val="{&quot;SkabelonDesign&quot;:{&quot;type&quot;:&quot;text&quot;,&quot;binding&quot;:&quot;Doc.Prop.Ram_Document_Title2&quot;,&quot;ignoreBlank&quot;:true}}"/>
          <w:id w:val="-1520231501"/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1C6634">
            <w:rPr>
              <w:color w:val="3399FF"/>
            </w:rPr>
            <w:t>Ukončení Smlouvy A stanovení nákladů</w:t>
          </w:r>
        </w:sdtContent>
      </w:sdt>
    </w:p>
    <w:p w14:paraId="3A7B56BD" w14:textId="77777777" w:rsidR="00E26B0D" w:rsidRPr="00EC5390" w:rsidRDefault="00E26B0D" w:rsidP="00E26B0D">
      <w:pPr>
        <w:rPr>
          <w:rFonts w:cs="Segoe UI"/>
          <w:b/>
          <w:bCs/>
        </w:rPr>
      </w:pPr>
      <w:r w:rsidRPr="00EC5390">
        <w:rPr>
          <w:rFonts w:cs="Segoe UI"/>
          <w:b/>
          <w:bCs/>
        </w:rPr>
        <w:t>I. UKONČENÍ SMLOUVY</w:t>
      </w:r>
    </w:p>
    <w:p w14:paraId="28BB572B" w14:textId="3715C411" w:rsidR="00E26B0D" w:rsidRPr="00EC5390" w:rsidRDefault="00E26B0D" w:rsidP="00E26B0D">
      <w:pPr>
        <w:pStyle w:val="CMSANIndent2"/>
        <w:numPr>
          <w:ilvl w:val="0"/>
          <w:numId w:val="4"/>
        </w:numPr>
        <w:rPr>
          <w:rFonts w:ascii="Verdana" w:hAnsi="Verdana" w:cs="Segoe UI"/>
          <w:sz w:val="18"/>
          <w:szCs w:val="18"/>
          <w:lang w:val="cs-CZ"/>
        </w:rPr>
      </w:pPr>
      <w:r w:rsidRPr="00EC5390">
        <w:rPr>
          <w:rFonts w:ascii="Verdana" w:hAnsi="Verdana" w:cs="Segoe UI"/>
          <w:sz w:val="18"/>
          <w:szCs w:val="18"/>
          <w:lang w:val="cs-CZ"/>
        </w:rPr>
        <w:t xml:space="preserve">Dojde-li k ukončení Smlouvy dle jejího čl. 32, Zhotovitel bezodkladně provede na své náklady: </w:t>
      </w:r>
    </w:p>
    <w:p w14:paraId="360BE38A" w14:textId="77777777" w:rsidR="00E26B0D" w:rsidRPr="00EC5390" w:rsidRDefault="00E26B0D" w:rsidP="00E26B0D">
      <w:pPr>
        <w:pStyle w:val="CMSANIndent2"/>
        <w:numPr>
          <w:ilvl w:val="1"/>
          <w:numId w:val="4"/>
        </w:numPr>
        <w:rPr>
          <w:rFonts w:ascii="Verdana" w:hAnsi="Verdana" w:cs="Segoe UI"/>
          <w:sz w:val="18"/>
          <w:szCs w:val="18"/>
          <w:lang w:val="cs-CZ"/>
        </w:rPr>
      </w:pPr>
      <w:r w:rsidRPr="00EC5390">
        <w:rPr>
          <w:rFonts w:ascii="Verdana" w:hAnsi="Verdana" w:cs="Segoe UI"/>
          <w:sz w:val="18"/>
          <w:szCs w:val="18"/>
          <w:lang w:val="cs-CZ"/>
        </w:rPr>
        <w:t xml:space="preserve">zabezpečení Linky, bude-li ke dni ukončení Smlouvy zahájena Stavba Linky, a to tak, aby nedošlo k jejímu poškození či aby nedošlo k poškození majetku Objednatele či jiným škodám v důsledku nedokončení Linky v souladu se Smlouvou; </w:t>
      </w:r>
    </w:p>
    <w:p w14:paraId="0124F396" w14:textId="77777777" w:rsidR="00E26B0D" w:rsidRPr="00EC5390" w:rsidRDefault="00E26B0D" w:rsidP="00E26B0D">
      <w:pPr>
        <w:pStyle w:val="CMSANIndent2"/>
        <w:numPr>
          <w:ilvl w:val="1"/>
          <w:numId w:val="4"/>
        </w:numPr>
        <w:rPr>
          <w:rFonts w:ascii="Verdana" w:hAnsi="Verdana" w:cs="Segoe UI"/>
          <w:sz w:val="18"/>
          <w:szCs w:val="18"/>
          <w:lang w:val="cs-CZ"/>
        </w:rPr>
      </w:pPr>
      <w:r w:rsidRPr="00EC5390">
        <w:rPr>
          <w:rFonts w:ascii="Verdana" w:hAnsi="Verdana" w:cs="Segoe UI"/>
          <w:sz w:val="18"/>
          <w:szCs w:val="18"/>
          <w:lang w:val="cs-CZ"/>
        </w:rPr>
        <w:t xml:space="preserve">zabezpečí Staveniště tak, aby nemohlo dojít k porušení Staveniště; </w:t>
      </w:r>
    </w:p>
    <w:p w14:paraId="01A17BCA" w14:textId="77777777" w:rsidR="00E26B0D" w:rsidRPr="00EC5390" w:rsidRDefault="00E26B0D" w:rsidP="00E26B0D">
      <w:pPr>
        <w:pStyle w:val="CMSANIndent2"/>
        <w:numPr>
          <w:ilvl w:val="1"/>
          <w:numId w:val="4"/>
        </w:numPr>
        <w:rPr>
          <w:rFonts w:ascii="Verdana" w:hAnsi="Verdana" w:cs="Segoe UI"/>
          <w:sz w:val="18"/>
          <w:szCs w:val="18"/>
          <w:lang w:val="cs-CZ"/>
        </w:rPr>
      </w:pPr>
      <w:r w:rsidRPr="00EC5390">
        <w:rPr>
          <w:rFonts w:ascii="Verdana" w:hAnsi="Verdana" w:cs="Segoe UI"/>
          <w:sz w:val="18"/>
          <w:szCs w:val="18"/>
          <w:lang w:val="cs-CZ"/>
        </w:rPr>
        <w:t>předá Objednateli a Správci Stavby soupis veškerých provedených prací dle Smlouvy s aktuálním podrobným popisem stavu rozpracovaného Díla; tento popis musí být na žádost Objednatele dále uveden do většího detailu;</w:t>
      </w:r>
    </w:p>
    <w:p w14:paraId="2B16B400" w14:textId="77777777" w:rsidR="00E26B0D" w:rsidRPr="00EC5390" w:rsidRDefault="00E26B0D" w:rsidP="00E26B0D">
      <w:pPr>
        <w:pStyle w:val="CMSANIndent2"/>
        <w:numPr>
          <w:ilvl w:val="1"/>
          <w:numId w:val="4"/>
        </w:numPr>
        <w:rPr>
          <w:rFonts w:ascii="Verdana" w:hAnsi="Verdana" w:cs="Segoe UI"/>
          <w:sz w:val="18"/>
          <w:szCs w:val="18"/>
          <w:lang w:val="cs-CZ"/>
        </w:rPr>
      </w:pPr>
      <w:r w:rsidRPr="00EC5390">
        <w:rPr>
          <w:rFonts w:ascii="Verdana" w:hAnsi="Verdana" w:cs="Segoe UI"/>
          <w:sz w:val="18"/>
          <w:szCs w:val="18"/>
          <w:lang w:val="cs-CZ"/>
        </w:rPr>
        <w:t xml:space="preserve">předá Objednateli veškerou dokumentaci, kterou na základě Smlouvy zpracoval či zpracovával, a to ve stavu aktuální rozpracovanosti, jestliže již taková dokumentace nebyla dle Smlouvy Objednateli a/nebo Správci Stavby předána; </w:t>
      </w:r>
    </w:p>
    <w:p w14:paraId="21042B25" w14:textId="77777777" w:rsidR="00E26B0D" w:rsidRPr="00EC5390" w:rsidRDefault="00E26B0D" w:rsidP="00E26B0D">
      <w:pPr>
        <w:pStyle w:val="CMSANIndent2"/>
        <w:numPr>
          <w:ilvl w:val="1"/>
          <w:numId w:val="4"/>
        </w:numPr>
        <w:rPr>
          <w:rFonts w:ascii="Verdana" w:hAnsi="Verdana" w:cs="Segoe UI"/>
          <w:sz w:val="18"/>
          <w:szCs w:val="18"/>
          <w:lang w:val="cs-CZ"/>
        </w:rPr>
      </w:pPr>
      <w:r w:rsidRPr="00EC5390">
        <w:rPr>
          <w:rFonts w:ascii="Verdana" w:hAnsi="Verdana" w:cs="Segoe UI"/>
          <w:sz w:val="18"/>
          <w:szCs w:val="18"/>
          <w:lang w:val="cs-CZ"/>
        </w:rPr>
        <w:t>vyúčtování prací, které byly provedeny v souladu se Smlouvou, pokud takové vyúčtování podle Smlouvy dosud neprovedl. Při tomto vyúčtování budou přiměřeně aplikována ustanovení týkající se plateb a platebních podmínek stanovená v čl. 26 Smlouvy.</w:t>
      </w:r>
    </w:p>
    <w:p w14:paraId="37F7EC0B" w14:textId="1325411E" w:rsidR="00E26B0D" w:rsidRPr="00EC5390" w:rsidRDefault="00E26B0D" w:rsidP="00E26B0D">
      <w:pPr>
        <w:pStyle w:val="CMSANIndent2"/>
        <w:numPr>
          <w:ilvl w:val="0"/>
          <w:numId w:val="4"/>
        </w:numPr>
        <w:rPr>
          <w:rFonts w:ascii="Verdana" w:hAnsi="Verdana" w:cs="Segoe UI"/>
          <w:sz w:val="18"/>
          <w:szCs w:val="18"/>
          <w:lang w:val="cs-CZ"/>
        </w:rPr>
      </w:pPr>
      <w:r w:rsidRPr="00EC5390">
        <w:rPr>
          <w:rFonts w:ascii="Verdana" w:hAnsi="Verdana" w:cs="Segoe UI"/>
          <w:sz w:val="18"/>
          <w:szCs w:val="18"/>
          <w:lang w:val="cs-CZ"/>
        </w:rPr>
        <w:t>Bez zbytečného odkladu po ukončení Smlouvy Objednatel sdělí Zhotoviteli termín zahájení předávacího a přejímacího řízení</w:t>
      </w:r>
      <w:r w:rsidR="00A124BA">
        <w:rPr>
          <w:rFonts w:ascii="Verdana" w:hAnsi="Verdana" w:cs="Segoe UI"/>
          <w:sz w:val="18"/>
          <w:szCs w:val="18"/>
          <w:lang w:val="cs-CZ"/>
        </w:rPr>
        <w:t xml:space="preserve">, </w:t>
      </w:r>
      <w:r w:rsidR="003C7D48">
        <w:rPr>
          <w:rFonts w:ascii="Verdana" w:hAnsi="Verdana" w:cs="Segoe UI"/>
          <w:sz w:val="18"/>
          <w:szCs w:val="18"/>
          <w:lang w:val="cs-CZ"/>
        </w:rPr>
        <w:t>jestliže je</w:t>
      </w:r>
      <w:r w:rsidR="00A124BA">
        <w:rPr>
          <w:rFonts w:ascii="Verdana" w:hAnsi="Verdana" w:cs="Segoe UI"/>
          <w:sz w:val="18"/>
          <w:szCs w:val="18"/>
          <w:lang w:val="cs-CZ"/>
        </w:rPr>
        <w:t xml:space="preserve"> smlouva vypovězena nebo je odstoupeno od nesplněné části Smlouvy</w:t>
      </w:r>
      <w:r w:rsidRPr="00EC5390">
        <w:rPr>
          <w:rFonts w:ascii="Verdana" w:hAnsi="Verdana" w:cs="Segoe UI"/>
          <w:sz w:val="18"/>
          <w:szCs w:val="18"/>
          <w:lang w:val="cs-CZ"/>
        </w:rPr>
        <w:t xml:space="preserve">. Na předávací a přejímací řízení budou přiměřeně aplikována pravidla dle čl. 16 Smlouvy.  </w:t>
      </w:r>
    </w:p>
    <w:p w14:paraId="227641D1" w14:textId="6BC720A1" w:rsidR="00E26B0D" w:rsidRPr="008372A0" w:rsidRDefault="00E26B0D" w:rsidP="00E26B0D">
      <w:pPr>
        <w:pStyle w:val="CMSANIndent2"/>
        <w:numPr>
          <w:ilvl w:val="0"/>
          <w:numId w:val="4"/>
        </w:numPr>
        <w:rPr>
          <w:rFonts w:ascii="Verdana" w:hAnsi="Verdana" w:cs="Segoe UI"/>
          <w:sz w:val="18"/>
          <w:szCs w:val="18"/>
          <w:lang w:val="cs-CZ"/>
        </w:rPr>
      </w:pPr>
      <w:r w:rsidRPr="00EC5390">
        <w:rPr>
          <w:rFonts w:ascii="Verdana" w:hAnsi="Verdana" w:cs="Segoe UI"/>
          <w:sz w:val="18"/>
          <w:szCs w:val="18"/>
          <w:lang w:val="cs-CZ"/>
        </w:rPr>
        <w:t xml:space="preserve">V rámci předávacího a přejímacího řízení dle předchozího odstavce se smluvní strany dohodnou na termínu vyklizení Staveniště, které provede Zhotovitel na své náklady. Jestliže nebude vyklizení provedeno nejpozději do </w:t>
      </w:r>
      <w:r w:rsidRPr="008C71F2">
        <w:rPr>
          <w:rFonts w:ascii="Verdana" w:hAnsi="Verdana" w:cs="Segoe UI"/>
          <w:sz w:val="18"/>
          <w:szCs w:val="18"/>
          <w:lang w:val="cs-CZ"/>
        </w:rPr>
        <w:t>14</w:t>
      </w:r>
      <w:r w:rsidRPr="00EC5390">
        <w:rPr>
          <w:rFonts w:ascii="Verdana" w:hAnsi="Verdana" w:cs="Segoe UI"/>
          <w:sz w:val="18"/>
          <w:szCs w:val="18"/>
          <w:lang w:val="cs-CZ"/>
        </w:rPr>
        <w:t xml:space="preserve"> dnů ode dne ukončení Smlouvy, nestanoví-li Objednatel dobu delší, provede či zajistí provedení vyklizení Staveniště Objednatel na náklady Zhotovitele. </w:t>
      </w:r>
      <w:r w:rsidR="008372A0">
        <w:rPr>
          <w:rFonts w:ascii="Verdana" w:hAnsi="Verdana" w:cs="Segoe UI"/>
          <w:sz w:val="18"/>
          <w:szCs w:val="18"/>
          <w:lang w:val="cs-CZ"/>
        </w:rPr>
        <w:t xml:space="preserve"> </w:t>
      </w:r>
      <w:r w:rsidR="008372A0" w:rsidRPr="00F20231">
        <w:rPr>
          <w:rFonts w:ascii="Verdana" w:hAnsi="Verdana" w:cs="Segoe UI"/>
          <w:sz w:val="18"/>
          <w:szCs w:val="18"/>
          <w:lang w:val="cs-CZ"/>
        </w:rPr>
        <w:t xml:space="preserve">V případě ukončení Smlouvy má Zhotovitel nárok na zaplacení řádně provedených částí Díla. </w:t>
      </w:r>
      <w:r w:rsidRPr="008372A0">
        <w:rPr>
          <w:rFonts w:ascii="Verdana" w:hAnsi="Verdana" w:cs="Segoe UI"/>
          <w:sz w:val="18"/>
          <w:szCs w:val="18"/>
          <w:lang w:val="cs-CZ"/>
        </w:rPr>
        <w:t xml:space="preserve">Bez zbytečného odkladu po nabytí účinnosti ukončení Smlouvy dle čl. 32 Smlouvy Objednatel přistoupí k ocenění ceny prací, které Zhotovitel </w:t>
      </w:r>
      <w:r w:rsidR="008372A0">
        <w:rPr>
          <w:rFonts w:ascii="Verdana" w:hAnsi="Verdana" w:cs="Segoe UI"/>
          <w:sz w:val="18"/>
          <w:szCs w:val="18"/>
          <w:lang w:val="cs-CZ"/>
        </w:rPr>
        <w:t>provedl</w:t>
      </w:r>
      <w:r w:rsidRPr="008372A0">
        <w:rPr>
          <w:rFonts w:ascii="Verdana" w:hAnsi="Verdana" w:cs="Segoe UI"/>
          <w:sz w:val="18"/>
          <w:szCs w:val="18"/>
          <w:lang w:val="cs-CZ"/>
        </w:rPr>
        <w:t xml:space="preserve"> v souladu se Smlouvou </w:t>
      </w:r>
      <w:r w:rsidR="008372A0">
        <w:rPr>
          <w:rFonts w:ascii="Verdana" w:hAnsi="Verdana" w:cs="Segoe UI"/>
          <w:sz w:val="18"/>
          <w:szCs w:val="18"/>
          <w:lang w:val="cs-CZ"/>
        </w:rPr>
        <w:t>do ukončení Smlouvy</w:t>
      </w:r>
      <w:r w:rsidRPr="008372A0">
        <w:rPr>
          <w:rFonts w:ascii="Verdana" w:hAnsi="Verdana" w:cs="Segoe UI"/>
          <w:sz w:val="18"/>
          <w:szCs w:val="18"/>
          <w:lang w:val="cs-CZ"/>
        </w:rPr>
        <w:t xml:space="preserve">. </w:t>
      </w:r>
      <w:r w:rsidR="008372A0" w:rsidRPr="00F20231">
        <w:rPr>
          <w:rFonts w:ascii="Verdana" w:hAnsi="Verdana" w:cs="Segoe UI"/>
          <w:sz w:val="18"/>
          <w:szCs w:val="18"/>
          <w:lang w:val="cs-CZ"/>
        </w:rPr>
        <w:t xml:space="preserve">Objednatel ocení cenu prací na základě znaleckého posudku zajištěného </w:t>
      </w:r>
      <w:r w:rsidR="00EF0B50">
        <w:rPr>
          <w:rFonts w:ascii="Verdana" w:hAnsi="Verdana" w:cs="Segoe UI"/>
          <w:sz w:val="18"/>
          <w:szCs w:val="18"/>
          <w:lang w:val="cs-CZ"/>
        </w:rPr>
        <w:t>oboustranně odsouhlaseným znalcem. V případě, že se strany do pěti dnů nedohodnou na znalci, tohoto určí Objednatel.</w:t>
      </w:r>
      <w:r w:rsidR="008372A0" w:rsidRPr="00F20231">
        <w:rPr>
          <w:rFonts w:ascii="Verdana" w:hAnsi="Verdana" w:cs="Segoe UI"/>
          <w:sz w:val="18"/>
          <w:szCs w:val="18"/>
          <w:lang w:val="cs-CZ"/>
        </w:rPr>
        <w:t xml:space="preserve"> V případě pochybnost</w:t>
      </w:r>
      <w:r w:rsidR="008372A0">
        <w:rPr>
          <w:rFonts w:ascii="Verdana" w:hAnsi="Verdana" w:cs="Segoe UI"/>
          <w:sz w:val="18"/>
          <w:szCs w:val="18"/>
          <w:lang w:val="cs-CZ"/>
        </w:rPr>
        <w:t>í</w:t>
      </w:r>
      <w:r w:rsidR="008372A0" w:rsidRPr="00F20231">
        <w:rPr>
          <w:rFonts w:ascii="Verdana" w:hAnsi="Verdana" w:cs="Segoe UI"/>
          <w:sz w:val="18"/>
          <w:szCs w:val="18"/>
          <w:lang w:val="cs-CZ"/>
        </w:rPr>
        <w:t xml:space="preserve"> ohledně rozsahu řádně provedených prací bude takový rozsah </w:t>
      </w:r>
      <w:r w:rsidR="00EF0B50">
        <w:rPr>
          <w:rFonts w:ascii="Verdana" w:hAnsi="Verdana" w:cs="Segoe UI"/>
          <w:sz w:val="18"/>
          <w:szCs w:val="18"/>
          <w:lang w:val="cs-CZ"/>
        </w:rPr>
        <w:t xml:space="preserve">rovněž </w:t>
      </w:r>
      <w:r w:rsidR="008372A0" w:rsidRPr="00F20231">
        <w:rPr>
          <w:rFonts w:ascii="Verdana" w:hAnsi="Verdana" w:cs="Segoe UI"/>
          <w:sz w:val="18"/>
          <w:szCs w:val="18"/>
          <w:lang w:val="cs-CZ"/>
        </w:rPr>
        <w:t xml:space="preserve">stanoven znaleckým posudkem </w:t>
      </w:r>
      <w:r w:rsidR="00EF0B50">
        <w:rPr>
          <w:rFonts w:ascii="Verdana" w:hAnsi="Verdana" w:cs="Segoe UI"/>
          <w:sz w:val="18"/>
          <w:szCs w:val="18"/>
          <w:lang w:val="cs-CZ"/>
        </w:rPr>
        <w:t>znalcem ustanoveným stejným mechanismem</w:t>
      </w:r>
      <w:r w:rsidR="008372A0" w:rsidRPr="00F20231">
        <w:rPr>
          <w:rFonts w:ascii="Verdana" w:hAnsi="Verdana" w:cs="Segoe UI"/>
          <w:sz w:val="18"/>
          <w:szCs w:val="18"/>
          <w:lang w:val="cs-CZ"/>
        </w:rPr>
        <w:t xml:space="preserve">. </w:t>
      </w:r>
    </w:p>
    <w:p w14:paraId="46796787" w14:textId="40B16DB2" w:rsidR="00E26B0D" w:rsidRPr="00EC5390" w:rsidRDefault="00E26B0D" w:rsidP="00E26B0D">
      <w:pPr>
        <w:pStyle w:val="CMSANIndent2"/>
        <w:numPr>
          <w:ilvl w:val="0"/>
          <w:numId w:val="4"/>
        </w:numPr>
        <w:rPr>
          <w:rFonts w:ascii="Verdana" w:hAnsi="Verdana" w:cs="Segoe UI"/>
          <w:sz w:val="18"/>
          <w:szCs w:val="18"/>
          <w:lang w:val="cs-CZ"/>
        </w:rPr>
      </w:pPr>
      <w:r w:rsidRPr="00EC5390">
        <w:rPr>
          <w:rFonts w:ascii="Verdana" w:hAnsi="Verdana" w:cs="Segoe UI"/>
          <w:sz w:val="18"/>
          <w:szCs w:val="18"/>
          <w:lang w:val="cs-CZ"/>
        </w:rPr>
        <w:t xml:space="preserve">Při odstoupení </w:t>
      </w:r>
      <w:r w:rsidR="00A124BA">
        <w:rPr>
          <w:rFonts w:ascii="Verdana" w:hAnsi="Verdana" w:cs="Segoe UI"/>
          <w:sz w:val="18"/>
          <w:szCs w:val="18"/>
          <w:lang w:val="cs-CZ"/>
        </w:rPr>
        <w:t>od části Smlouvy</w:t>
      </w:r>
      <w:r w:rsidR="0031566D">
        <w:rPr>
          <w:rFonts w:ascii="Verdana" w:hAnsi="Verdana" w:cs="Segoe UI"/>
          <w:sz w:val="18"/>
          <w:szCs w:val="18"/>
          <w:lang w:val="cs-CZ"/>
        </w:rPr>
        <w:t xml:space="preserve"> </w:t>
      </w:r>
      <w:r w:rsidRPr="00EC5390">
        <w:rPr>
          <w:rFonts w:ascii="Verdana" w:hAnsi="Verdana" w:cs="Segoe UI"/>
          <w:sz w:val="18"/>
          <w:szCs w:val="18"/>
          <w:lang w:val="cs-CZ"/>
        </w:rPr>
        <w:t xml:space="preserve">Objednatel určí, která část dosud zhotoveného Díla zůstane či bude v jeho vlastnictví. Toto Zhotoviteli písemně sdělí bez zbytečného odkladu po účinnosti ukončení Smlouvy. Při ocenění budou obdobně aplikována ujednání dle této přílohy. </w:t>
      </w:r>
    </w:p>
    <w:p w14:paraId="56F57DAC" w14:textId="1FDBB01D" w:rsidR="003653F1" w:rsidRPr="00EC5390" w:rsidRDefault="00E26B0D" w:rsidP="00F20231">
      <w:pPr>
        <w:pStyle w:val="CMSANIndent2"/>
        <w:numPr>
          <w:ilvl w:val="0"/>
          <w:numId w:val="4"/>
        </w:numPr>
        <w:rPr>
          <w:lang w:eastAsia="cs-CZ"/>
        </w:rPr>
      </w:pPr>
      <w:r w:rsidRPr="00EC5390">
        <w:rPr>
          <w:rFonts w:ascii="Verdana" w:hAnsi="Verdana" w:cs="Segoe UI"/>
          <w:sz w:val="18"/>
          <w:szCs w:val="18"/>
          <w:lang w:val="cs-CZ"/>
        </w:rPr>
        <w:t>Zhotovitel se po ukončení Smlouvy zavazuje poskytnout Objednateli veškerou potřebnou součinnost, která bude pro Objednatele potřebná k tomu, aby mohlo dojít k předání nedokončeného Díla Objednateli a zahájení prací na nedokončeném Díle jiným zhotovitelem. Stejnou spolupráci se Zhotovitel zavazuje zajistit také u Osob na straně Zhotovitele.</w:t>
      </w:r>
    </w:p>
    <w:sectPr w:rsidR="003653F1" w:rsidRPr="00EC5390" w:rsidSect="009917B7"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7BF244" w14:textId="77777777" w:rsidR="009917B7" w:rsidRDefault="009917B7" w:rsidP="003653F1">
      <w:pPr>
        <w:spacing w:line="240" w:lineRule="auto"/>
      </w:pPr>
      <w:r>
        <w:separator/>
      </w:r>
    </w:p>
  </w:endnote>
  <w:endnote w:type="continuationSeparator" w:id="0">
    <w:p w14:paraId="547236B7" w14:textId="77777777" w:rsidR="009917B7" w:rsidRDefault="009917B7" w:rsidP="003653F1">
      <w:pPr>
        <w:spacing w:line="240" w:lineRule="auto"/>
      </w:pPr>
      <w:r>
        <w:continuationSeparator/>
      </w:r>
    </w:p>
  </w:endnote>
  <w:endnote w:type="continuationNotice" w:id="1">
    <w:p w14:paraId="5F7A6F00" w14:textId="77777777" w:rsidR="009917B7" w:rsidRDefault="009917B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Script">
    <w:panose1 w:val="030B0504020000000003"/>
    <w:charset w:val="EE"/>
    <w:family w:val="script"/>
    <w:pitch w:val="variable"/>
    <w:sig w:usb0="0000028F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57B118" w14:textId="77777777" w:rsidR="003C7D48" w:rsidRDefault="00E40F60" w:rsidP="008D2FBD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55AEAEF" wp14:editId="6BF3BA73">
              <wp:simplePos x="0" y="0"/>
              <wp:positionH relativeFrom="margin">
                <wp:posOffset>-360045</wp:posOffset>
              </wp:positionH>
              <wp:positionV relativeFrom="page">
                <wp:align>bottom</wp:align>
              </wp:positionV>
              <wp:extent cx="1476000" cy="687600"/>
              <wp:effectExtent l="0" t="0" r="1016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00" cy="687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E16F38F" w14:textId="77777777" w:rsidR="003C7D48" w:rsidRDefault="00E40F60" w:rsidP="008D2FBD">
                          <w:pPr>
                            <w:pStyle w:val="Zpat"/>
                          </w:pPr>
                          <w:r>
                            <w:fldChar w:fldCharType="begin"/>
                          </w:r>
                          <w:r>
                            <w:instrText xml:space="preserve"> PAGE 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>/</w:t>
                          </w:r>
                          <w:fldSimple w:instr=" SECTIONPAGES  ">
                            <w:r>
                              <w:rPr>
                                <w:noProof/>
                              </w:rPr>
                              <w:t>1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55AEAE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-28.35pt;margin-top:0;width:116.2pt;height:54.1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" filled="f" fillcolor="white [3201]" stroked="f" strokeweight=".5pt">
              <v:textbox inset="0,0,0,0">
                <w:txbxContent>
                  <w:p w14:paraId="4E16F38F" w14:textId="77777777" w:rsidR="003C7D48" w:rsidRDefault="00E40F60" w:rsidP="008D2FBD">
                    <w:pPr>
                      <w:pStyle w:val="Zpat"/>
                    </w:pPr>
                    <w:r>
                      <w:fldChar w:fldCharType="begin"/>
                    </w:r>
                    <w:r>
                      <w:instrText xml:space="preserve"> PAGE 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>/</w:t>
                    </w:r>
                    <w:r w:rsidR="0031566D">
                      <w:fldChar w:fldCharType="begin"/>
                    </w:r>
                    <w:r w:rsidR="0031566D">
                      <w:instrText xml:space="preserve"> SECTIONPAGES  </w:instrText>
                    </w:r>
                    <w:r w:rsidR="0031566D"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 w:rsidR="0031566D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0044AFA3" wp14:editId="6612BC61">
              <wp:simplePos x="0" y="0"/>
              <wp:positionH relativeFrom="margin">
                <wp:align>right</wp:align>
              </wp:positionH>
              <wp:positionV relativeFrom="page">
                <wp:align>bottom</wp:align>
              </wp:positionV>
              <wp:extent cx="4392000" cy="536400"/>
              <wp:effectExtent l="0" t="0" r="8890" b="0"/>
              <wp:wrapSquare wrapText="bothSides"/>
              <wp:docPr id="5" name="FileName_Hide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2000" cy="53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6804" w:type="dxa"/>
                            <w:jc w:val="right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804"/>
                          </w:tblGrid>
                          <w:tr w:rsidR="00594E03" w14:paraId="2DD2E63E" w14:textId="77777777" w:rsidTr="008D2FBD">
                            <w:trPr>
                              <w:trHeight w:val="482"/>
                              <w:jc w:val="right"/>
                            </w:trPr>
                            <w:tc>
                              <w:tcPr>
                                <w:tcW w:w="6804" w:type="dxa"/>
                                <w:shd w:val="clear" w:color="auto" w:fill="auto"/>
                                <w:vAlign w:val="bottom"/>
                              </w:tcPr>
                              <w:p w14:paraId="1B808DF6" w14:textId="0F8E4A85" w:rsidR="003C7D48" w:rsidRPr="00414021" w:rsidRDefault="00E40F60" w:rsidP="008D2FBD">
                                <w:pPr>
                                  <w:pStyle w:val="Template-FilePath"/>
                                  <w:jc w:val="right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FILENAME  \p </w:instrText>
                                </w:r>
                                <w:r>
                                  <w:fldChar w:fldCharType="separate"/>
                                </w:r>
                                <w:r w:rsidR="000536DA">
                                  <w:t>Q:\SlezakP\15_K1 2024 (Z2024-028031)\52_AKTUALIZACE ZD\Část II_Ustanovení smlouvy\Část II.b Ukončení Smlouvy a stanovení nákladů_rev2_cistopis.docx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0ED7A421" w14:textId="77777777" w:rsidR="003C7D48" w:rsidRPr="00414021" w:rsidRDefault="003C7D48" w:rsidP="008D2FBD">
                          <w:pPr>
                            <w:pStyle w:val="Zpat"/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44AFA3" id="_x0000_t202" coordsize="21600,21600" o:spt="202" path="m,l,21600r21600,l21600,xe">
              <v:stroke joinstyle="miter"/>
              <v:path gradientshapeok="t" o:connecttype="rect"/>
            </v:shapetype>
            <v:shape id="FileName_Hide" o:spid="_x0000_s1030" type="#_x0000_t202" style="position:absolute;margin-left:294.65pt;margin-top:0;width:345.85pt;height:42.25pt;z-index:251660288;visibility:hidden;mso-wrap-style:square;mso-width-percent:0;mso-height-percent:0;mso-wrap-distance-left:9pt;mso-wrap-distance-top:0;mso-wrap-distance-right:9pt;mso-wrap-distance-bottom:0;mso-position-horizontal:right;mso-position-horizontal-relative:margin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" filled="f" fillcolor="white [3201]" stroked="f" strokeweight=".5pt">
              <v:textbox inset="0,0,0,0">
                <w:txbxContent>
                  <w:tbl>
                    <w:tblPr>
                      <w:tblStyle w:val="Mkatabulky"/>
                      <w:tblW w:w="6804" w:type="dxa"/>
                      <w:jc w:val="right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6804"/>
                    </w:tblGrid>
                    <w:tr w:rsidR="00594E03" w14:paraId="2DD2E63E" w14:textId="77777777" w:rsidTr="008D2FBD">
                      <w:trPr>
                        <w:trHeight w:val="482"/>
                        <w:jc w:val="right"/>
                      </w:trPr>
                      <w:tc>
                        <w:tcPr>
                          <w:tcW w:w="6804" w:type="dxa"/>
                          <w:shd w:val="clear" w:color="auto" w:fill="auto"/>
                          <w:vAlign w:val="bottom"/>
                        </w:tcPr>
                        <w:p w14:paraId="1B808DF6" w14:textId="0F8E4A85" w:rsidR="003C7D48" w:rsidRPr="00414021" w:rsidRDefault="00E40F60" w:rsidP="008D2FBD">
                          <w:pPr>
                            <w:pStyle w:val="Template-FilePath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FILENAME  \p </w:instrText>
                          </w:r>
                          <w:r>
                            <w:fldChar w:fldCharType="separate"/>
                          </w:r>
                          <w:r w:rsidR="000536DA">
                            <w:t>Q:\SlezakP\15_K1 2024 (Z2024-028031)\52_AKTUALIZACE ZD\Část II_Ustanovení smlouvy\Část II.b Ukončení Smlouvy a stanovení nákladů_rev2_cistopis.docx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14:paraId="0ED7A421" w14:textId="77777777" w:rsidR="003C7D48" w:rsidRPr="00414021" w:rsidRDefault="003C7D48" w:rsidP="008D2FBD">
                    <w:pPr>
                      <w:pStyle w:val="Zpat"/>
                      <w:spacing w:line="14" w:lineRule="exact"/>
                    </w:pP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  <w:tbl>
    <w:tblPr>
      <w:tblStyle w:val="Mkatabulky"/>
      <w:tblW w:w="6824" w:type="dxa"/>
      <w:jc w:val="righ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24"/>
    </w:tblGrid>
    <w:tr w:rsidR="00594E03" w14:paraId="69277E4B" w14:textId="77777777" w:rsidTr="008D2FBD">
      <w:trPr>
        <w:trHeight w:hRule="exact" w:val="284"/>
        <w:jc w:val="right"/>
      </w:trPr>
      <w:tc>
        <w:tcPr>
          <w:tcW w:w="6824" w:type="dxa"/>
          <w:shd w:val="clear" w:color="auto" w:fill="auto"/>
          <w:vAlign w:val="bottom"/>
        </w:tcPr>
        <w:p w14:paraId="0C31AF87" w14:textId="77777777" w:rsidR="003C7D48" w:rsidRDefault="00E40F60" w:rsidP="008D2FBD">
          <w:pPr>
            <w:pStyle w:val="Template-DocId"/>
            <w:jc w:val="right"/>
          </w:pPr>
          <w:r>
            <w:t>ID. dok</w:t>
          </w:r>
        </w:p>
      </w:tc>
    </w:tr>
  </w:tbl>
  <w:p w14:paraId="2B25028D" w14:textId="77777777" w:rsidR="003C7D48" w:rsidRDefault="003C7D4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F0327B" w14:textId="509E8AEC" w:rsidR="003C7D48" w:rsidRPr="00320824" w:rsidRDefault="008C7E5F">
    <w:pPr>
      <w:pStyle w:val="Zpat"/>
    </w:pPr>
    <w:r>
      <w:rPr>
        <w:noProof/>
      </w:rPr>
      <w:drawing>
        <wp:anchor distT="0" distB="0" distL="114300" distR="114300" simplePos="0" relativeHeight="251668480" behindDoc="0" locked="0" layoutInCell="1" allowOverlap="1" wp14:anchorId="64EBDD96" wp14:editId="4191B79E">
          <wp:simplePos x="0" y="0"/>
          <wp:positionH relativeFrom="column">
            <wp:posOffset>-205105</wp:posOffset>
          </wp:positionH>
          <wp:positionV relativeFrom="paragraph">
            <wp:posOffset>-248285</wp:posOffset>
          </wp:positionV>
          <wp:extent cx="748800" cy="262800"/>
          <wp:effectExtent l="0" t="0" r="0" b="4445"/>
          <wp:wrapNone/>
          <wp:docPr id="176642185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5859698" name="Obrázek 1715859698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800" cy="26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40F60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FA91CE" w14:textId="319610BD" w:rsidR="003C7D48" w:rsidRPr="00EB3223" w:rsidRDefault="000536DA" w:rsidP="00CB110F">
    <w:pPr>
      <w:pStyle w:val="Zpat"/>
      <w:rPr>
        <w:lang w:val="sv-SE"/>
      </w:rPr>
    </w:pPr>
    <w:sdt>
      <w:sdtPr>
        <w:rPr>
          <w:bCs/>
          <w:sz w:val="14"/>
        </w:rPr>
        <w:alias w:val="Kategorie"/>
        <w:tag w:val=""/>
        <w:id w:val="-1691282537"/>
        <w:placeholder>
          <w:docPart w:val="3CB1C35EA226484A81206BE481C443FF"/>
        </w:placeholder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r w:rsidR="003653F1">
          <w:rPr>
            <w:bCs/>
            <w:sz w:val="14"/>
          </w:rPr>
          <w:t>Zadávací dokumentace – Část II – Ustanovení smlouvy</w:t>
        </w:r>
      </w:sdtContent>
    </w:sdt>
    <w:r w:rsidR="00E40F60">
      <w:rPr>
        <w:noProof/>
      </w:rPr>
      <w:t xml:space="preserve"> </w:t>
    </w:r>
    <w:r w:rsidR="00E40F60">
      <w:rPr>
        <w:noProof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61C92DD6" wp14:editId="7DF04D7F">
              <wp:simplePos x="0" y="0"/>
              <wp:positionH relativeFrom="margin">
                <wp:posOffset>-360045</wp:posOffset>
              </wp:positionH>
              <wp:positionV relativeFrom="page">
                <wp:align>bottom</wp:align>
              </wp:positionV>
              <wp:extent cx="4392000" cy="536400"/>
              <wp:effectExtent l="0" t="0" r="8890" b="0"/>
              <wp:wrapSquare wrapText="bothSides"/>
              <wp:docPr id="4" name="FileName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2000" cy="53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6804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804"/>
                          </w:tblGrid>
                          <w:tr w:rsidR="00594E03" w14:paraId="0FBFD8E6" w14:textId="77777777" w:rsidTr="00134F89">
                            <w:trPr>
                              <w:trHeight w:val="482"/>
                            </w:trPr>
                            <w:tc>
                              <w:tcPr>
                                <w:tcW w:w="6804" w:type="dxa"/>
                                <w:shd w:val="clear" w:color="auto" w:fill="auto"/>
                                <w:vAlign w:val="bottom"/>
                              </w:tcPr>
                              <w:p w14:paraId="47FEA9AB" w14:textId="48B2E3FE" w:rsidR="003C7D48" w:rsidRPr="00414021" w:rsidRDefault="00E40F60" w:rsidP="00414021">
                                <w:pPr>
                                  <w:pStyle w:val="Template-FilePath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FILENAME  \p </w:instrText>
                                </w:r>
                                <w:r>
                                  <w:fldChar w:fldCharType="separate"/>
                                </w:r>
                                <w:r w:rsidR="000536DA">
                                  <w:t>Q:\SlezakP\15_K1 2024 (Z2024-028031)\52_AKTUALIZACE ZD\Část II_Ustanovení smlouvy\Část II.b Ukončení Smlouvy a stanovení nákladů_rev2_cistopis.docx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4DF09684" w14:textId="77777777" w:rsidR="003C7D48" w:rsidRPr="00414021" w:rsidRDefault="003C7D48" w:rsidP="00025683">
                          <w:pPr>
                            <w:pStyle w:val="Zpat"/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1C92DD6" id="_x0000_t202" coordsize="21600,21600" o:spt="202" path="m,l,21600r21600,l21600,xe">
              <v:stroke joinstyle="miter"/>
              <v:path gradientshapeok="t" o:connecttype="rect"/>
            </v:shapetype>
            <v:shape id="FileName" o:spid="_x0000_s1031" type="#_x0000_t202" style="position:absolute;margin-left:-28.35pt;margin-top:0;width:345.85pt;height:42.25pt;z-index:251659264;visibility:hidden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" filled="f" fillcolor="white [3201]" stroked="f" strokeweight=".5pt">
              <v:textbox inset="0,0,0,0">
                <w:txbxContent>
                  <w:tbl>
                    <w:tblPr>
                      <w:tblStyle w:val="Mkatabulky"/>
                      <w:tblW w:w="6804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6804"/>
                    </w:tblGrid>
                    <w:tr w:rsidR="00594E03" w14:paraId="0FBFD8E6" w14:textId="77777777" w:rsidTr="00134F89">
                      <w:trPr>
                        <w:trHeight w:val="482"/>
                      </w:trPr>
                      <w:tc>
                        <w:tcPr>
                          <w:tcW w:w="6804" w:type="dxa"/>
                          <w:shd w:val="clear" w:color="auto" w:fill="auto"/>
                          <w:vAlign w:val="bottom"/>
                        </w:tcPr>
                        <w:p w14:paraId="47FEA9AB" w14:textId="48B2E3FE" w:rsidR="003C7D48" w:rsidRPr="00414021" w:rsidRDefault="00E40F60" w:rsidP="00414021">
                          <w:pPr>
                            <w:pStyle w:val="Template-FilePath"/>
                          </w:pPr>
                          <w:r>
                            <w:fldChar w:fldCharType="begin"/>
                          </w:r>
                          <w:r>
                            <w:instrText xml:space="preserve"> FILENAME  \p </w:instrText>
                          </w:r>
                          <w:r>
                            <w:fldChar w:fldCharType="separate"/>
                          </w:r>
                          <w:r w:rsidR="000536DA">
                            <w:t>Q:\SlezakP\15_K1 2024 (Z2024-028031)\52_AKTUALIZACE ZD\Část II_Ustanovení smlouvy\Část II.b Ukončení Smlouvy a stanovení nákladů_rev2_cistopis.docx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14:paraId="4DF09684" w14:textId="77777777" w:rsidR="003C7D48" w:rsidRPr="00414021" w:rsidRDefault="003C7D48" w:rsidP="00025683">
                    <w:pPr>
                      <w:pStyle w:val="Zpat"/>
                      <w:spacing w:line="14" w:lineRule="exact"/>
                    </w:pP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62A187" w14:textId="77777777" w:rsidR="003C7D48" w:rsidRDefault="00E40F60" w:rsidP="00025683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CBE2283" wp14:editId="753EC624">
              <wp:simplePos x="0" y="0"/>
              <wp:positionH relativeFrom="margin">
                <wp:align>right</wp:align>
              </wp:positionH>
              <wp:positionV relativeFrom="page">
                <wp:align>bottom</wp:align>
              </wp:positionV>
              <wp:extent cx="1476000" cy="687600"/>
              <wp:effectExtent l="0" t="0" r="10160" b="0"/>
              <wp:wrapNone/>
              <wp:docPr id="9" name="Pagen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00" cy="687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B2A626B" w14:textId="6C5B0CF0" w:rsidR="003C7D48" w:rsidRDefault="00E40F60" w:rsidP="008637B5">
                          <w:pPr>
                            <w:pStyle w:val="Zpat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>/</w:t>
                          </w:r>
                          <w:r>
                            <w:fldChar w:fldCharType="begin"/>
                          </w:r>
                          <w:r>
                            <w:instrText xml:space="preserve">= </w:instrText>
                          </w:r>
                          <w:fldSimple w:instr=" NUMPAGES ">
                            <w:ins w:id="42" w:author="Pavel Slezák" w:date="2025-03-14T20:52:00Z" w16du:dateUtc="2025-03-14T19:52:00Z">
                              <w:r w:rsidR="000536DA">
                                <w:rPr>
                                  <w:noProof/>
                                </w:rPr>
                                <w:instrText>4</w:instrText>
                              </w:r>
                            </w:ins>
                            <w:del w:id="43" w:author="Pavel Slezák" w:date="2025-03-14T20:52:00Z" w16du:dateUtc="2025-03-14T19:52:00Z">
                              <w:r w:rsidR="000536DA" w:rsidDel="000536DA">
                                <w:rPr>
                                  <w:noProof/>
                                </w:rPr>
                                <w:delInstrText>4</w:delInstrText>
                              </w:r>
                            </w:del>
                          </w:fldSimple>
                          <w:r>
                            <w:instrText xml:space="preserve"> -2</w:instrText>
                          </w:r>
                          <w:r>
                            <w:fldChar w:fldCharType="separate"/>
                          </w:r>
                          <w:ins w:id="44" w:author="Pavel Slezák" w:date="2025-03-14T20:52:00Z" w16du:dateUtc="2025-03-14T19:52:00Z">
                            <w:r w:rsidR="000536DA">
                              <w:rPr>
                                <w:noProof/>
                              </w:rPr>
                              <w:t>2</w:t>
                            </w:r>
                          </w:ins>
                          <w:del w:id="45" w:author="Pavel Slezák" w:date="2025-03-14T20:52:00Z" w16du:dateUtc="2025-03-14T19:52:00Z">
                            <w:r w:rsidR="000536DA" w:rsidDel="000536DA">
                              <w:rPr>
                                <w:noProof/>
                              </w:rPr>
                              <w:delText>2</w:delText>
                            </w:r>
                          </w:del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BE2283" id="_x0000_t202" coordsize="21600,21600" o:spt="202" path="m,l,21600r21600,l21600,xe">
              <v:stroke joinstyle="miter"/>
              <v:path gradientshapeok="t" o:connecttype="rect"/>
            </v:shapetype>
            <v:shape id="Pageno" o:spid="_x0000_s1032" type="#_x0000_t202" style="position:absolute;margin-left:65pt;margin-top:0;width:116.2pt;height:54.15pt;z-index:2516654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" filled="f" fillcolor="white [3201]" stroked="f" strokeweight=".5pt">
              <v:textbox inset="0,0,0,0">
                <w:txbxContent>
                  <w:p w14:paraId="0B2A626B" w14:textId="6C5B0CF0" w:rsidR="003C7D48" w:rsidRDefault="00E40F60" w:rsidP="008637B5">
                    <w:pPr>
                      <w:pStyle w:val="Zpat"/>
                      <w:jc w:val="right"/>
                    </w:pPr>
                    <w:r>
                      <w:fldChar w:fldCharType="begin"/>
                    </w:r>
                    <w:r>
                      <w:instrText xml:space="preserve"> PAGE 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>/</w:t>
                    </w:r>
                    <w:r>
                      <w:fldChar w:fldCharType="begin"/>
                    </w:r>
                    <w:r>
                      <w:instrText xml:space="preserve">= </w:instrText>
                    </w:r>
                    <w:fldSimple w:instr=" NUMPAGES ">
                      <w:ins w:id="46" w:author="Pavel Slezák" w:date="2025-03-14T20:52:00Z" w16du:dateUtc="2025-03-14T19:52:00Z">
                        <w:r w:rsidR="000536DA">
                          <w:rPr>
                            <w:noProof/>
                          </w:rPr>
                          <w:instrText>4</w:instrText>
                        </w:r>
                      </w:ins>
                      <w:del w:id="47" w:author="Pavel Slezák" w:date="2025-03-14T20:52:00Z" w16du:dateUtc="2025-03-14T19:52:00Z">
                        <w:r w:rsidR="000536DA" w:rsidDel="000536DA">
                          <w:rPr>
                            <w:noProof/>
                          </w:rPr>
                          <w:delInstrText>4</w:delInstrText>
                        </w:r>
                      </w:del>
                    </w:fldSimple>
                    <w:r>
                      <w:instrText xml:space="preserve"> -2</w:instrText>
                    </w:r>
                    <w:r>
                      <w:fldChar w:fldCharType="separate"/>
                    </w:r>
                    <w:ins w:id="48" w:author="Pavel Slezák" w:date="2025-03-14T20:52:00Z" w16du:dateUtc="2025-03-14T19:52:00Z">
                      <w:r w:rsidR="000536DA">
                        <w:rPr>
                          <w:noProof/>
                        </w:rPr>
                        <w:t>2</w:t>
                      </w:r>
                    </w:ins>
                    <w:del w:id="49" w:author="Pavel Slezák" w:date="2025-03-14T20:52:00Z" w16du:dateUtc="2025-03-14T19:52:00Z">
                      <w:r w:rsidR="000536DA" w:rsidDel="000536DA">
                        <w:rPr>
                          <w:noProof/>
                        </w:rPr>
                        <w:delText>2</w:delText>
                      </w:r>
                    </w:del>
                    <w: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1" layoutInCell="1" allowOverlap="1" wp14:anchorId="04444905" wp14:editId="4AB1F4B2">
              <wp:simplePos x="0" y="0"/>
              <wp:positionH relativeFrom="margin">
                <wp:posOffset>-360045</wp:posOffset>
              </wp:positionH>
              <wp:positionV relativeFrom="page">
                <wp:align>bottom</wp:align>
              </wp:positionV>
              <wp:extent cx="4392000" cy="536400"/>
              <wp:effectExtent l="0" t="0" r="8890" b="0"/>
              <wp:wrapSquare wrapText="bothSides"/>
              <wp:docPr id="11" name="FileName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2000" cy="53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6804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804"/>
                          </w:tblGrid>
                          <w:tr w:rsidR="00594E03" w14:paraId="59971E09" w14:textId="77777777" w:rsidTr="00134F89">
                            <w:trPr>
                              <w:trHeight w:val="482"/>
                            </w:trPr>
                            <w:tc>
                              <w:tcPr>
                                <w:tcW w:w="6804" w:type="dxa"/>
                                <w:shd w:val="clear" w:color="auto" w:fill="auto"/>
                                <w:vAlign w:val="bottom"/>
                              </w:tcPr>
                              <w:p w14:paraId="6575219B" w14:textId="750931E0" w:rsidR="003C7D48" w:rsidRPr="00414021" w:rsidRDefault="00E40F60" w:rsidP="00414021">
                                <w:pPr>
                                  <w:pStyle w:val="Template-FilePath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FILENAME  \p </w:instrText>
                                </w:r>
                                <w:r>
                                  <w:fldChar w:fldCharType="separate"/>
                                </w:r>
                                <w:r w:rsidR="000536DA">
                                  <w:t>Q:\SlezakP\15_K1 2024 (Z2024-028031)\52_AKTUALIZACE ZD\Část II_Ustanovení smlouvy\Část II.b Ukončení Smlouvy a stanovení nákladů_rev2_cistopis.docx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15681A3C" w14:textId="77777777" w:rsidR="003C7D48" w:rsidRPr="00414021" w:rsidRDefault="003C7D48" w:rsidP="00025683">
                          <w:pPr>
                            <w:pStyle w:val="Zpat"/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4444905" id="_x0000_s1033" type="#_x0000_t202" style="position:absolute;margin-left:-28.35pt;margin-top:0;width:345.85pt;height:42.25pt;z-index:251664384;visibility:hidden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" filled="f" fillcolor="white [3201]" stroked="f" strokeweight=".5pt">
              <v:textbox inset="0,0,0,0">
                <w:txbxContent>
                  <w:tbl>
                    <w:tblPr>
                      <w:tblStyle w:val="Mkatabulky"/>
                      <w:tblW w:w="6804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6804"/>
                    </w:tblGrid>
                    <w:tr w:rsidR="00594E03" w14:paraId="59971E09" w14:textId="77777777" w:rsidTr="00134F89">
                      <w:trPr>
                        <w:trHeight w:val="482"/>
                      </w:trPr>
                      <w:tc>
                        <w:tcPr>
                          <w:tcW w:w="6804" w:type="dxa"/>
                          <w:shd w:val="clear" w:color="auto" w:fill="auto"/>
                          <w:vAlign w:val="bottom"/>
                        </w:tcPr>
                        <w:p w14:paraId="6575219B" w14:textId="750931E0" w:rsidR="003C7D48" w:rsidRPr="00414021" w:rsidRDefault="00E40F60" w:rsidP="00414021">
                          <w:pPr>
                            <w:pStyle w:val="Template-FilePath"/>
                          </w:pPr>
                          <w:r>
                            <w:fldChar w:fldCharType="begin"/>
                          </w:r>
                          <w:r>
                            <w:instrText xml:space="preserve"> FILENAME  \p </w:instrText>
                          </w:r>
                          <w:r>
                            <w:fldChar w:fldCharType="separate"/>
                          </w:r>
                          <w:r w:rsidR="000536DA">
                            <w:t>Q:\SlezakP\15_K1 2024 (Z2024-028031)\52_AKTUALIZACE ZD\Část II_Ustanovení smlouvy\Část II.b Ukončení Smlouvy a stanovení nákladů_rev2_cistopis.docx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14:paraId="15681A3C" w14:textId="77777777" w:rsidR="003C7D48" w:rsidRPr="00414021" w:rsidRDefault="003C7D48" w:rsidP="00025683">
                    <w:pPr>
                      <w:pStyle w:val="Zpat"/>
                      <w:spacing w:line="14" w:lineRule="exact"/>
                    </w:pP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  <w:tbl>
    <w:tblPr>
      <w:tblStyle w:val="Mkatabulky"/>
      <w:tblW w:w="6824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24"/>
    </w:tblGrid>
    <w:tr w:rsidR="00594E03" w:rsidRPr="00EB3223" w14:paraId="5C5F0077" w14:textId="77777777" w:rsidTr="00762EA2">
      <w:trPr>
        <w:trHeight w:val="284"/>
      </w:trPr>
      <w:tc>
        <w:tcPr>
          <w:tcW w:w="6824" w:type="dxa"/>
          <w:shd w:val="clear" w:color="auto" w:fill="auto"/>
          <w:vAlign w:val="bottom"/>
        </w:tcPr>
        <w:p w14:paraId="01DB7D35" w14:textId="01DFD1C1" w:rsidR="003C7D48" w:rsidRPr="00EB3223" w:rsidRDefault="000536DA" w:rsidP="00762EA2">
          <w:pPr>
            <w:pStyle w:val="Template-DocId"/>
          </w:pPr>
          <w:sdt>
            <w:sdtPr>
              <w:rPr>
                <w:bCs/>
                <w:sz w:val="14"/>
              </w:rPr>
              <w:alias w:val="Kategorie"/>
              <w:tag w:val=""/>
              <w:id w:val="148263413"/>
              <w:placeholder>
                <w:docPart w:val="87BCBBD47BE44AF4BF4A4CEACE03F84B"/>
              </w:placeholder>
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<w:text/>
            </w:sdtPr>
            <w:sdtEndPr/>
            <w:sdtContent>
              <w:r w:rsidR="003653F1">
                <w:rPr>
                  <w:bCs/>
                  <w:sz w:val="14"/>
                </w:rPr>
                <w:t>Zadávací dokumentace – Část II – Ustanovení smlouvy</w:t>
              </w:r>
            </w:sdtContent>
          </w:sdt>
        </w:p>
      </w:tc>
    </w:tr>
  </w:tbl>
  <w:p w14:paraId="43A1C780" w14:textId="77777777" w:rsidR="003C7D48" w:rsidRPr="00EB3223" w:rsidRDefault="003C7D48">
    <w:pPr>
      <w:pStyle w:val="Zpat"/>
      <w:rPr>
        <w:lang w:val="sv-S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1F6295" w14:textId="77777777" w:rsidR="009917B7" w:rsidRDefault="009917B7" w:rsidP="003653F1">
      <w:pPr>
        <w:spacing w:line="240" w:lineRule="auto"/>
      </w:pPr>
      <w:r>
        <w:separator/>
      </w:r>
    </w:p>
  </w:footnote>
  <w:footnote w:type="continuationSeparator" w:id="0">
    <w:p w14:paraId="7908076D" w14:textId="77777777" w:rsidR="009917B7" w:rsidRDefault="009917B7" w:rsidP="003653F1">
      <w:pPr>
        <w:spacing w:line="240" w:lineRule="auto"/>
      </w:pPr>
      <w:r>
        <w:continuationSeparator/>
      </w:r>
    </w:p>
  </w:footnote>
  <w:footnote w:type="continuationNotice" w:id="1">
    <w:p w14:paraId="7B2F3E22" w14:textId="77777777" w:rsidR="009917B7" w:rsidRDefault="009917B7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E2438" w14:textId="1DB34877" w:rsidR="003C7D48" w:rsidRDefault="00E40F60" w:rsidP="008D2FBD">
    <w:pPr>
      <w:pStyle w:val="Zhlav"/>
      <w:jc w:val="right"/>
    </w:pPr>
    <w:r>
      <w:t>Ramboll -</w:t>
    </w:r>
    <w:sdt>
      <w:sdtPr>
        <w:alias w:val="Název"/>
        <w:tag w:val=""/>
        <w:id w:val="-176966895"/>
        <w:placeholder>
          <w:docPart w:val="0634F1FCFDEC499094B9B4F9381A4D45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150A5B">
          <w:t>ČÁST II.b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00DDFA" w14:textId="5EB10EDF" w:rsidR="00F17E36" w:rsidRDefault="00F17E36">
    <w:pPr>
      <w:pStyle w:val="Zhlav"/>
    </w:pPr>
    <w:r>
      <w:drawing>
        <wp:inline distT="0" distB="0" distL="0" distR="0" wp14:anchorId="499462B8" wp14:editId="73D7526B">
          <wp:extent cx="5689600" cy="762504"/>
          <wp:effectExtent l="0" t="0" r="0" b="0"/>
          <wp:docPr id="23" name="Obrázek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9600" cy="7625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454C28" w14:textId="77777777" w:rsidR="003C7D48" w:rsidRDefault="003C7D48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03CCA0" w14:textId="57FA7718" w:rsidR="003C7D48" w:rsidRDefault="004832BE" w:rsidP="00E80E90">
    <w:pPr>
      <w:pStyle w:val="Zhlav"/>
      <w:ind w:left="0"/>
      <w:jc w:val="center"/>
    </w:pPr>
    <w:bookmarkStart w:id="35" w:name="_Hlk491951557"/>
    <w:bookmarkStart w:id="36" w:name="_Hlk491951558"/>
    <w:bookmarkStart w:id="37" w:name="_Hlk491951559"/>
    <w:r>
      <w:drawing>
        <wp:anchor distT="0" distB="0" distL="114300" distR="114300" simplePos="0" relativeHeight="251670528" behindDoc="0" locked="0" layoutInCell="1" allowOverlap="1" wp14:anchorId="4E03421D" wp14:editId="1B8AA57F">
          <wp:simplePos x="0" y="0"/>
          <wp:positionH relativeFrom="column">
            <wp:posOffset>-306070</wp:posOffset>
          </wp:positionH>
          <wp:positionV relativeFrom="paragraph">
            <wp:posOffset>111760</wp:posOffset>
          </wp:positionV>
          <wp:extent cx="748800" cy="262800"/>
          <wp:effectExtent l="0" t="0" r="0" b="4445"/>
          <wp:wrapNone/>
          <wp:docPr id="206281751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5859698" name="Obrázek 1715859698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800" cy="26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FCDD7C2" w14:textId="2409C54A" w:rsidR="003C7D48" w:rsidRPr="00F23C29" w:rsidRDefault="000536DA" w:rsidP="00E80E90">
    <w:pPr>
      <w:pStyle w:val="Zhlav"/>
      <w:ind w:left="0"/>
      <w:jc w:val="center"/>
    </w:pPr>
    <w:sdt>
      <w:sdtPr>
        <w:alias w:val="Název"/>
        <w:tag w:val=""/>
        <w:id w:val="940806211"/>
        <w:placeholder>
          <w:docPart w:val="FB7E2BB412D4403F9F85AE1219CE1BDD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150A5B">
          <w:t>ČÁST II.b</w:t>
        </w:r>
      </w:sdtContent>
    </w:sdt>
    <w:r w:rsidR="00E40F60">
      <w:t xml:space="preserve"> </w:t>
    </w:r>
    <w:r w:rsidR="00E40F60">
      <w:br/>
    </w:r>
    <w:sdt>
      <w:sdtPr>
        <w:alias w:val="Předmět:"/>
        <w:tag w:val="{&quot;SkabelonDesign&quot;:{&quot;type&quot;:&quot;text&quot;,&quot;binding&quot;:&quot;Doc.Prop.Ram_Document_Title2&quot;,&quot;ignoreBlank&quot;:true}}"/>
        <w:id w:val="-1200168476"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 w:rsidR="001C6634">
          <w:t>Ukončení Smlouvy A stanovení nákladů</w:t>
        </w:r>
      </w:sdtContent>
    </w:sdt>
  </w:p>
  <w:p w14:paraId="46DB322D" w14:textId="77777777" w:rsidR="003C7D48" w:rsidRDefault="00E40F60" w:rsidP="00E80E90">
    <w:pPr>
      <w:pStyle w:val="Zhlav"/>
    </w:pPr>
    <w:r>
      <w:t xml:space="preserve"> </w:t>
    </w:r>
    <w:bookmarkEnd w:id="35"/>
    <w:bookmarkEnd w:id="36"/>
    <w:bookmarkEnd w:id="37"/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46619" w14:textId="77777777" w:rsidR="003C7D48" w:rsidRDefault="003C7D48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012A6A" w14:textId="77777777" w:rsidR="003C7D48" w:rsidRDefault="003C7D48">
    <w:pPr>
      <w:pStyle w:val="Zhlav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C0D7A5" w14:textId="0197AAB6" w:rsidR="003C7D48" w:rsidRDefault="00E40F60" w:rsidP="00185CE5">
    <w:pPr>
      <w:pStyle w:val="Zhlav"/>
      <w:tabs>
        <w:tab w:val="left" w:pos="3462"/>
        <w:tab w:val="center" w:pos="4480"/>
      </w:tabs>
      <w:ind w:left="0"/>
    </w:pPr>
    <w:bookmarkStart w:id="40" w:name="_Hlk39590182"/>
    <w:bookmarkStart w:id="41" w:name="_Hlk39590183"/>
    <w:r>
      <w:tab/>
    </w:r>
    <w:r>
      <w:tab/>
    </w:r>
    <w:r w:rsidR="004832BE">
      <w:drawing>
        <wp:anchor distT="0" distB="0" distL="114300" distR="114300" simplePos="0" relativeHeight="251672576" behindDoc="0" locked="0" layoutInCell="1" allowOverlap="1" wp14:anchorId="561E8E61" wp14:editId="4C5DEB47">
          <wp:simplePos x="0" y="0"/>
          <wp:positionH relativeFrom="column">
            <wp:posOffset>-306070</wp:posOffset>
          </wp:positionH>
          <wp:positionV relativeFrom="paragraph">
            <wp:posOffset>111760</wp:posOffset>
          </wp:positionV>
          <wp:extent cx="748800" cy="262800"/>
          <wp:effectExtent l="0" t="0" r="0" b="4445"/>
          <wp:wrapNone/>
          <wp:docPr id="721676794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5859698" name="Obrázek 1715859698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800" cy="26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11DC4F5" w14:textId="1F19B029" w:rsidR="003C7D48" w:rsidRPr="00F23C29" w:rsidRDefault="000536DA" w:rsidP="00185CE5">
    <w:pPr>
      <w:pStyle w:val="Zhlav"/>
      <w:ind w:left="0"/>
      <w:jc w:val="center"/>
    </w:pPr>
    <w:sdt>
      <w:sdtPr>
        <w:alias w:val="Název"/>
        <w:tag w:val=""/>
        <w:id w:val="1177700718"/>
        <w:placeholder>
          <w:docPart w:val="14994C65E6794F3CAEE3E73E7ED294A0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150A5B">
          <w:t>ČÁST II.b</w:t>
        </w:r>
      </w:sdtContent>
    </w:sdt>
    <w:r w:rsidR="00E40F60">
      <w:t xml:space="preserve"> </w:t>
    </w:r>
    <w:r w:rsidR="00E40F60">
      <w:br/>
    </w:r>
    <w:sdt>
      <w:sdtPr>
        <w:alias w:val="Předmět:"/>
        <w:tag w:val="{&quot;SkabelonDesign&quot;:{&quot;type&quot;:&quot;text&quot;,&quot;binding&quot;:&quot;Doc.Prop.Ram_Document_Title2&quot;,&quot;ignoreBlank&quot;:true}}"/>
        <w:id w:val="1167979567"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 w:rsidR="001C6634">
          <w:t>Ukončení Smlouvy A stanovení nákladů</w:t>
        </w:r>
      </w:sdtContent>
    </w:sdt>
    <w:bookmarkEnd w:id="40"/>
    <w:bookmarkEnd w:id="41"/>
  </w:p>
  <w:p w14:paraId="4E19DA0C" w14:textId="77777777" w:rsidR="003C7D48" w:rsidRPr="00185CE5" w:rsidRDefault="003C7D48" w:rsidP="00185CE5">
    <w:pPr>
      <w:pStyle w:val="Zhlav"/>
      <w:ind w:left="0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929CA9" w14:textId="77777777" w:rsidR="003C7D48" w:rsidRDefault="003C7D4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F41C92"/>
    <w:multiLevelType w:val="multilevel"/>
    <w:tmpl w:val="E806DFE6"/>
    <w:lvl w:ilvl="0">
      <w:start w:val="1"/>
      <w:numFmt w:val="decimal"/>
      <w:pStyle w:val="Nadpis1"/>
      <w:lvlText w:val="%1."/>
      <w:lvlJc w:val="right"/>
      <w:pPr>
        <w:ind w:left="0" w:hanging="284"/>
      </w:pPr>
      <w:rPr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lvlText w:val="%1.%2"/>
      <w:lvlJc w:val="right"/>
      <w:pPr>
        <w:ind w:left="0" w:hanging="284"/>
      </w:pPr>
      <w:rPr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dpis3"/>
      <w:lvlText w:val="%1.%2.%3"/>
      <w:lvlJc w:val="right"/>
      <w:pPr>
        <w:ind w:left="0" w:hanging="284"/>
      </w:pPr>
      <w:rPr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dpis4"/>
      <w:lvlText w:val="%1.%2.%3.%4"/>
      <w:lvlJc w:val="right"/>
      <w:pPr>
        <w:ind w:left="0" w:hanging="28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right"/>
      <w:pPr>
        <w:ind w:left="0" w:hanging="284"/>
      </w:pPr>
      <w:rPr>
        <w:rFonts w:hint="default"/>
      </w:rPr>
    </w:lvl>
    <w:lvl w:ilvl="5">
      <w:start w:val="1"/>
      <w:numFmt w:val="decimal"/>
      <w:lvlText w:val="%1.%2.%3.%4.%5.%6"/>
      <w:lvlJc w:val="right"/>
      <w:pPr>
        <w:ind w:left="0" w:hanging="284"/>
      </w:pPr>
      <w:rPr>
        <w:rFonts w:hint="default"/>
      </w:rPr>
    </w:lvl>
    <w:lvl w:ilvl="6">
      <w:start w:val="1"/>
      <w:numFmt w:val="decimal"/>
      <w:lvlText w:val="%1.%2.%3.%4.%5.%6.%7"/>
      <w:lvlJc w:val="right"/>
      <w:pPr>
        <w:ind w:left="0" w:hanging="284"/>
      </w:pPr>
      <w:rPr>
        <w:rFonts w:hint="default"/>
      </w:rPr>
    </w:lvl>
    <w:lvl w:ilvl="7">
      <w:start w:val="1"/>
      <w:numFmt w:val="decimal"/>
      <w:lvlText w:val="%1.%2.%3.%4.%5.%6.%7.%8"/>
      <w:lvlJc w:val="right"/>
      <w:pPr>
        <w:ind w:left="0" w:hanging="284"/>
      </w:pPr>
      <w:rPr>
        <w:rFonts w:hint="default"/>
      </w:rPr>
    </w:lvl>
    <w:lvl w:ilvl="8">
      <w:start w:val="1"/>
      <w:numFmt w:val="decimal"/>
      <w:lvlText w:val="%1.%2.%3.%4.%5.%6.%7.%8.%9"/>
      <w:lvlJc w:val="right"/>
      <w:pPr>
        <w:ind w:left="0" w:hanging="284"/>
      </w:pPr>
      <w:rPr>
        <w:rFonts w:hint="default"/>
      </w:rPr>
    </w:lvl>
  </w:abstractNum>
  <w:abstractNum w:abstractNumId="1" w15:restartNumberingAfterBreak="0">
    <w:nsid w:val="5F870482"/>
    <w:multiLevelType w:val="multilevel"/>
    <w:tmpl w:val="2902A70C"/>
    <w:name w:val="CMS_122323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1">
      <w:start w:val="2"/>
      <w:numFmt w:val="decimal"/>
      <w:pStyle w:val="CMSANHeading1"/>
      <w:lvlText w:val="%1%2.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 w:val="0"/>
        <w:i w:val="0"/>
        <w:sz w:val="22"/>
      </w:rPr>
    </w:lvl>
    <w:lvl w:ilvl="2">
      <w:start w:val="1"/>
      <w:numFmt w:val="decimal"/>
      <w:pStyle w:val="CMSANHeading2"/>
      <w:lvlText w:val="%1%2.%3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3">
      <w:start w:val="1"/>
      <w:numFmt w:val="lowerLetter"/>
      <w:pStyle w:val="CMSANHeading3"/>
      <w:lvlText w:val="(%4)"/>
      <w:lvlJc w:val="left"/>
      <w:pPr>
        <w:tabs>
          <w:tab w:val="num" w:pos="1701"/>
        </w:tabs>
        <w:ind w:left="1701" w:hanging="850"/>
      </w:pPr>
      <w:rPr>
        <w:rFonts w:cs="Times New Roman"/>
      </w:rPr>
    </w:lvl>
    <w:lvl w:ilvl="4">
      <w:start w:val="1"/>
      <w:numFmt w:val="lowerRoman"/>
      <w:pStyle w:val="CMSANHeading4"/>
      <w:lvlText w:val="(%5)"/>
      <w:lvlJc w:val="left"/>
      <w:pPr>
        <w:tabs>
          <w:tab w:val="num" w:pos="2552"/>
        </w:tabs>
        <w:ind w:left="2552" w:hanging="851"/>
      </w:pPr>
      <w:rPr>
        <w:rFonts w:cs="Times New Roman"/>
      </w:rPr>
    </w:lvl>
    <w:lvl w:ilvl="5">
      <w:start w:val="1"/>
      <w:numFmt w:val="lowerRoman"/>
      <w:pStyle w:val="CMSANHeading5"/>
      <w:lvlText w:val="(%6)"/>
      <w:lvlJc w:val="left"/>
      <w:pPr>
        <w:tabs>
          <w:tab w:val="num" w:pos="3402"/>
        </w:tabs>
        <w:ind w:left="3402" w:hanging="850"/>
      </w:pPr>
      <w:rPr>
        <w:rFonts w:cs="Times New Roman"/>
      </w:rPr>
    </w:lvl>
    <w:lvl w:ilvl="6">
      <w:start w:val="27"/>
      <w:numFmt w:val="lowerLetter"/>
      <w:lvlText w:val="(%7)"/>
      <w:lvlJc w:val="left"/>
      <w:pPr>
        <w:tabs>
          <w:tab w:val="num" w:pos="4253"/>
        </w:tabs>
        <w:ind w:left="4253" w:hanging="851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</w:abstractNum>
  <w:abstractNum w:abstractNumId="2" w15:restartNumberingAfterBreak="0">
    <w:nsid w:val="707D4D4E"/>
    <w:multiLevelType w:val="multilevel"/>
    <w:tmpl w:val="058E90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28" w:hanging="1440"/>
      </w:pPr>
      <w:rPr>
        <w:rFonts w:hint="default"/>
      </w:rPr>
    </w:lvl>
  </w:abstractNum>
  <w:abstractNum w:abstractNumId="3" w15:restartNumberingAfterBreak="0">
    <w:nsid w:val="7FB354B8"/>
    <w:multiLevelType w:val="multilevel"/>
    <w:tmpl w:val="372283E4"/>
    <w:lvl w:ilvl="0">
      <w:start w:val="1"/>
      <w:numFmt w:val="bullet"/>
      <w:pStyle w:val="Seznamsodrkami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 w16cid:durableId="332071650">
    <w:abstractNumId w:val="0"/>
  </w:num>
  <w:num w:numId="2" w16cid:durableId="853765435">
    <w:abstractNumId w:val="3"/>
  </w:num>
  <w:num w:numId="3" w16cid:durableId="1844970479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27"/>
    </w:lvlOverride>
    <w:lvlOverride w:ilvl="7">
      <w:startOverride w:val="1"/>
    </w:lvlOverride>
    <w:lvlOverride w:ilvl="8">
      <w:startOverride w:val="1"/>
    </w:lvlOverride>
  </w:num>
  <w:num w:numId="4" w16cid:durableId="153684997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Pavel Slezák">
    <w15:presenceInfo w15:providerId="AD" w15:userId="S::pavel.slezak@sako.cz::6e55fea9-85e1-43e0-baee-4395d71424d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63A"/>
    <w:rsid w:val="00030B05"/>
    <w:rsid w:val="000536DA"/>
    <w:rsid w:val="00150A5B"/>
    <w:rsid w:val="001C6634"/>
    <w:rsid w:val="001F1967"/>
    <w:rsid w:val="00206C25"/>
    <w:rsid w:val="00253DFD"/>
    <w:rsid w:val="002A00B9"/>
    <w:rsid w:val="002A4EA9"/>
    <w:rsid w:val="002F17EE"/>
    <w:rsid w:val="0031566D"/>
    <w:rsid w:val="003653F1"/>
    <w:rsid w:val="00381545"/>
    <w:rsid w:val="003C7D48"/>
    <w:rsid w:val="004233AE"/>
    <w:rsid w:val="0043363A"/>
    <w:rsid w:val="00461DE5"/>
    <w:rsid w:val="00467A5D"/>
    <w:rsid w:val="004832BE"/>
    <w:rsid w:val="004A7B4D"/>
    <w:rsid w:val="0055473E"/>
    <w:rsid w:val="00590F3B"/>
    <w:rsid w:val="00600C87"/>
    <w:rsid w:val="00631219"/>
    <w:rsid w:val="00656124"/>
    <w:rsid w:val="00667AF6"/>
    <w:rsid w:val="006B3C0D"/>
    <w:rsid w:val="006B7B48"/>
    <w:rsid w:val="006F547B"/>
    <w:rsid w:val="00703D2C"/>
    <w:rsid w:val="00760A4F"/>
    <w:rsid w:val="007C1D4E"/>
    <w:rsid w:val="007D0E57"/>
    <w:rsid w:val="00817761"/>
    <w:rsid w:val="008372A0"/>
    <w:rsid w:val="00871623"/>
    <w:rsid w:val="00897379"/>
    <w:rsid w:val="008C71F2"/>
    <w:rsid w:val="008C7E5F"/>
    <w:rsid w:val="008D7F17"/>
    <w:rsid w:val="009051E4"/>
    <w:rsid w:val="009235FB"/>
    <w:rsid w:val="00966ED5"/>
    <w:rsid w:val="009917B7"/>
    <w:rsid w:val="00A124BA"/>
    <w:rsid w:val="00A60EA5"/>
    <w:rsid w:val="00A64D73"/>
    <w:rsid w:val="00BB6969"/>
    <w:rsid w:val="00D124B3"/>
    <w:rsid w:val="00D34A59"/>
    <w:rsid w:val="00D61031"/>
    <w:rsid w:val="00DC263A"/>
    <w:rsid w:val="00DD05F9"/>
    <w:rsid w:val="00DF0496"/>
    <w:rsid w:val="00E00F4A"/>
    <w:rsid w:val="00E26B0D"/>
    <w:rsid w:val="00E271FB"/>
    <w:rsid w:val="00E40F60"/>
    <w:rsid w:val="00E61571"/>
    <w:rsid w:val="00E6781E"/>
    <w:rsid w:val="00EC162C"/>
    <w:rsid w:val="00EC5390"/>
    <w:rsid w:val="00EF0B50"/>
    <w:rsid w:val="00EF38D9"/>
    <w:rsid w:val="00F17E36"/>
    <w:rsid w:val="00F20231"/>
    <w:rsid w:val="00F509E9"/>
    <w:rsid w:val="00F9229F"/>
    <w:rsid w:val="00F95C60"/>
    <w:rsid w:val="00FB7A51"/>
    <w:rsid w:val="00FC4CC8"/>
    <w:rsid w:val="00FD0B0B"/>
    <w:rsid w:val="00FD5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BC18FA"/>
  <w15:chartTrackingRefBased/>
  <w15:docId w15:val="{05FDC4E2-B5C5-4FDC-A531-C2804F6A4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3363A"/>
    <w:pPr>
      <w:spacing w:after="0" w:line="260" w:lineRule="atLeast"/>
    </w:pPr>
    <w:rPr>
      <w:rFonts w:ascii="Verdana" w:hAnsi="Verdana"/>
      <w:sz w:val="18"/>
      <w:szCs w:val="18"/>
    </w:rPr>
  </w:style>
  <w:style w:type="paragraph" w:styleId="Nadpis1">
    <w:name w:val="heading 1"/>
    <w:basedOn w:val="Normln"/>
    <w:next w:val="Normln"/>
    <w:link w:val="Nadpis1Char"/>
    <w:qFormat/>
    <w:rsid w:val="0043363A"/>
    <w:pPr>
      <w:keepNext/>
      <w:keepLines/>
      <w:pageBreakBefore/>
      <w:numPr>
        <w:numId w:val="1"/>
      </w:numPr>
      <w:suppressAutoHyphens/>
      <w:spacing w:after="280" w:line="360" w:lineRule="atLeast"/>
      <w:contextualSpacing/>
      <w:outlineLvl w:val="0"/>
    </w:pPr>
    <w:rPr>
      <w:rFonts w:eastAsiaTheme="majorEastAsia" w:cstheme="majorBidi"/>
      <w:b/>
      <w:bCs/>
      <w:caps/>
      <w:color w:val="44546A" w:themeColor="text2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43363A"/>
    <w:pPr>
      <w:keepNext/>
      <w:keepLines/>
      <w:numPr>
        <w:ilvl w:val="1"/>
        <w:numId w:val="1"/>
      </w:numPr>
      <w:suppressAutoHyphens/>
      <w:spacing w:before="260"/>
      <w:contextualSpacing/>
      <w:outlineLvl w:val="1"/>
    </w:pPr>
    <w:rPr>
      <w:rFonts w:eastAsiaTheme="majorEastAsia" w:cstheme="majorBidi"/>
      <w:b/>
      <w:bCs/>
      <w:sz w:val="20"/>
      <w:szCs w:val="26"/>
    </w:rPr>
  </w:style>
  <w:style w:type="paragraph" w:styleId="Nadpis3">
    <w:name w:val="heading 3"/>
    <w:basedOn w:val="Normln"/>
    <w:next w:val="Normln"/>
    <w:link w:val="Nadpis3Char"/>
    <w:qFormat/>
    <w:rsid w:val="0043363A"/>
    <w:pPr>
      <w:keepNext/>
      <w:keepLines/>
      <w:numPr>
        <w:ilvl w:val="2"/>
        <w:numId w:val="1"/>
      </w:numPr>
      <w:spacing w:before="260"/>
      <w:contextualSpacing/>
      <w:outlineLvl w:val="2"/>
    </w:pPr>
    <w:rPr>
      <w:rFonts w:eastAsiaTheme="majorEastAsia" w:cstheme="majorBidi"/>
      <w:b/>
      <w:bCs/>
      <w:caps/>
    </w:rPr>
  </w:style>
  <w:style w:type="paragraph" w:styleId="Nadpis4">
    <w:name w:val="heading 4"/>
    <w:basedOn w:val="Normln"/>
    <w:next w:val="Normln"/>
    <w:link w:val="Nadpis4Char"/>
    <w:qFormat/>
    <w:rsid w:val="0043363A"/>
    <w:pPr>
      <w:keepNext/>
      <w:keepLines/>
      <w:numPr>
        <w:ilvl w:val="3"/>
        <w:numId w:val="1"/>
      </w:numPr>
      <w:spacing w:before="260"/>
      <w:contextualSpacing/>
      <w:outlineLvl w:val="3"/>
    </w:pPr>
    <w:rPr>
      <w:rFonts w:eastAsiaTheme="majorEastAsia" w:cstheme="majorBidi"/>
      <w:b/>
      <w:bCs/>
      <w:iCs/>
    </w:rPr>
  </w:style>
  <w:style w:type="paragraph" w:styleId="Nadpis5">
    <w:name w:val="heading 5"/>
    <w:basedOn w:val="Normln"/>
    <w:next w:val="Normln"/>
    <w:link w:val="Nadpis5Char"/>
    <w:qFormat/>
    <w:rsid w:val="0043363A"/>
    <w:pPr>
      <w:keepNext/>
      <w:keepLines/>
      <w:numPr>
        <w:ilvl w:val="4"/>
        <w:numId w:val="1"/>
      </w:numPr>
      <w:spacing w:before="260"/>
      <w:contextualSpacing/>
      <w:outlineLvl w:val="4"/>
    </w:pPr>
    <w:rPr>
      <w:rFonts w:eastAsiaTheme="majorEastAsia" w:cstheme="majorBidi"/>
      <w:cap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3363A"/>
    <w:rPr>
      <w:rFonts w:ascii="Verdana" w:eastAsiaTheme="majorEastAsia" w:hAnsi="Verdana" w:cstheme="majorBidi"/>
      <w:b/>
      <w:bCs/>
      <w:caps/>
      <w:color w:val="44546A" w:themeColor="text2"/>
      <w:sz w:val="28"/>
      <w:szCs w:val="28"/>
    </w:rPr>
  </w:style>
  <w:style w:type="character" w:customStyle="1" w:styleId="Nadpis2Char">
    <w:name w:val="Nadpis 2 Char"/>
    <w:basedOn w:val="Standardnpsmoodstavce"/>
    <w:link w:val="Nadpis2"/>
    <w:rsid w:val="0043363A"/>
    <w:rPr>
      <w:rFonts w:ascii="Verdana" w:eastAsiaTheme="majorEastAsia" w:hAnsi="Verdana" w:cstheme="majorBidi"/>
      <w:b/>
      <w:bCs/>
      <w:sz w:val="20"/>
      <w:szCs w:val="26"/>
    </w:rPr>
  </w:style>
  <w:style w:type="character" w:customStyle="1" w:styleId="Nadpis3Char">
    <w:name w:val="Nadpis 3 Char"/>
    <w:basedOn w:val="Standardnpsmoodstavce"/>
    <w:link w:val="Nadpis3"/>
    <w:rsid w:val="0043363A"/>
    <w:rPr>
      <w:rFonts w:ascii="Verdana" w:eastAsiaTheme="majorEastAsia" w:hAnsi="Verdana" w:cstheme="majorBidi"/>
      <w:b/>
      <w:bCs/>
      <w:caps/>
      <w:sz w:val="18"/>
      <w:szCs w:val="18"/>
    </w:rPr>
  </w:style>
  <w:style w:type="character" w:customStyle="1" w:styleId="Nadpis4Char">
    <w:name w:val="Nadpis 4 Char"/>
    <w:basedOn w:val="Standardnpsmoodstavce"/>
    <w:link w:val="Nadpis4"/>
    <w:rsid w:val="0043363A"/>
    <w:rPr>
      <w:rFonts w:ascii="Verdana" w:eastAsiaTheme="majorEastAsia" w:hAnsi="Verdana" w:cstheme="majorBidi"/>
      <w:b/>
      <w:bCs/>
      <w:iCs/>
      <w:sz w:val="18"/>
      <w:szCs w:val="18"/>
    </w:rPr>
  </w:style>
  <w:style w:type="character" w:customStyle="1" w:styleId="Nadpis5Char">
    <w:name w:val="Nadpis 5 Char"/>
    <w:basedOn w:val="Standardnpsmoodstavce"/>
    <w:link w:val="Nadpis5"/>
    <w:rsid w:val="0043363A"/>
    <w:rPr>
      <w:rFonts w:ascii="Verdana" w:eastAsiaTheme="majorEastAsia" w:hAnsi="Verdana" w:cstheme="majorBidi"/>
      <w:caps/>
      <w:sz w:val="18"/>
      <w:szCs w:val="18"/>
    </w:rPr>
  </w:style>
  <w:style w:type="paragraph" w:styleId="Zhlav">
    <w:name w:val="header"/>
    <w:basedOn w:val="Normln"/>
    <w:link w:val="ZhlavChar"/>
    <w:rsid w:val="0043363A"/>
    <w:pPr>
      <w:spacing w:line="160" w:lineRule="atLeast"/>
      <w:ind w:left="-567"/>
    </w:pPr>
    <w:rPr>
      <w:noProof/>
      <w:sz w:val="12"/>
    </w:rPr>
  </w:style>
  <w:style w:type="character" w:customStyle="1" w:styleId="ZhlavChar">
    <w:name w:val="Záhlaví Char"/>
    <w:basedOn w:val="Standardnpsmoodstavce"/>
    <w:link w:val="Zhlav"/>
    <w:rsid w:val="0043363A"/>
    <w:rPr>
      <w:rFonts w:ascii="Verdana" w:hAnsi="Verdana"/>
      <w:noProof/>
      <w:sz w:val="12"/>
      <w:szCs w:val="18"/>
    </w:rPr>
  </w:style>
  <w:style w:type="paragraph" w:styleId="Zpat">
    <w:name w:val="footer"/>
    <w:basedOn w:val="Normln"/>
    <w:link w:val="ZpatChar"/>
    <w:uiPriority w:val="99"/>
    <w:semiHidden/>
    <w:rsid w:val="0043363A"/>
    <w:pPr>
      <w:tabs>
        <w:tab w:val="center" w:pos="4819"/>
        <w:tab w:val="right" w:pos="9638"/>
      </w:tabs>
      <w:spacing w:line="200" w:lineRule="atLeast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43363A"/>
    <w:rPr>
      <w:rFonts w:ascii="Verdana" w:hAnsi="Verdana"/>
      <w:sz w:val="12"/>
      <w:szCs w:val="18"/>
    </w:rPr>
  </w:style>
  <w:style w:type="paragraph" w:styleId="Obsah1">
    <w:name w:val="toc 1"/>
    <w:basedOn w:val="Normln"/>
    <w:next w:val="Normln"/>
    <w:uiPriority w:val="39"/>
    <w:rsid w:val="0043363A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  <w:b/>
    </w:rPr>
  </w:style>
  <w:style w:type="paragraph" w:styleId="Nadpisobsahu">
    <w:name w:val="TOC Heading"/>
    <w:basedOn w:val="Normln"/>
    <w:next w:val="Normln"/>
    <w:uiPriority w:val="39"/>
    <w:semiHidden/>
    <w:rsid w:val="0043363A"/>
    <w:rPr>
      <w:b/>
      <w:caps/>
      <w:color w:val="44546A" w:themeColor="text2"/>
      <w:sz w:val="22"/>
    </w:rPr>
  </w:style>
  <w:style w:type="character" w:styleId="Zstupntext">
    <w:name w:val="Placeholder Text"/>
    <w:basedOn w:val="Standardnpsmoodstavce"/>
    <w:uiPriority w:val="99"/>
    <w:semiHidden/>
    <w:rsid w:val="0043363A"/>
    <w:rPr>
      <w:color w:val="auto"/>
      <w:lang w:val="cs-CZ"/>
    </w:rPr>
  </w:style>
  <w:style w:type="table" w:styleId="Mkatabulky">
    <w:name w:val="Table Grid"/>
    <w:aliases w:val="EY Table,CV table"/>
    <w:basedOn w:val="Normlntabulka"/>
    <w:uiPriority w:val="59"/>
    <w:rsid w:val="0043363A"/>
    <w:pPr>
      <w:spacing w:after="0" w:line="260" w:lineRule="atLeast"/>
    </w:pPr>
    <w:rPr>
      <w:rFonts w:ascii="Verdana" w:hAnsi="Verdana"/>
      <w:sz w:val="18"/>
      <w:szCs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Blank">
    <w:name w:val="Blank"/>
    <w:basedOn w:val="Normlntabulka"/>
    <w:uiPriority w:val="99"/>
    <w:rsid w:val="0043363A"/>
    <w:pPr>
      <w:spacing w:after="0" w:line="240" w:lineRule="atLeast"/>
    </w:pPr>
    <w:rPr>
      <w:rFonts w:ascii="Verdana" w:hAnsi="Verdana"/>
      <w:sz w:val="18"/>
      <w:szCs w:val="18"/>
    </w:rPr>
    <w:tblPr>
      <w:tblCellMar>
        <w:left w:w="0" w:type="dxa"/>
        <w:right w:w="0" w:type="dxa"/>
      </w:tblCellMar>
    </w:tblPr>
  </w:style>
  <w:style w:type="character" w:styleId="Hypertextovodkaz">
    <w:name w:val="Hyperlink"/>
    <w:basedOn w:val="Standardnpsmoodstavce"/>
    <w:uiPriority w:val="99"/>
    <w:rsid w:val="0043363A"/>
    <w:rPr>
      <w:color w:val="0563C1" w:themeColor="hyperlink"/>
      <w:u w:val="single"/>
      <w:lang w:val="cs-CZ"/>
    </w:rPr>
  </w:style>
  <w:style w:type="paragraph" w:customStyle="1" w:styleId="DocumentInfo">
    <w:name w:val="Document Info"/>
    <w:basedOn w:val="Normln"/>
    <w:uiPriority w:val="6"/>
    <w:semiHidden/>
    <w:rsid w:val="0043363A"/>
    <w:pPr>
      <w:spacing w:line="200" w:lineRule="atLeast"/>
    </w:pPr>
    <w:rPr>
      <w:sz w:val="14"/>
    </w:rPr>
  </w:style>
  <w:style w:type="paragraph" w:customStyle="1" w:styleId="Template-FilePath">
    <w:name w:val="Template - File Path"/>
    <w:basedOn w:val="Normln"/>
    <w:uiPriority w:val="8"/>
    <w:semiHidden/>
    <w:rsid w:val="0043363A"/>
    <w:pPr>
      <w:spacing w:line="160" w:lineRule="atLeast"/>
    </w:pPr>
    <w:rPr>
      <w:noProof/>
      <w:sz w:val="10"/>
    </w:rPr>
  </w:style>
  <w:style w:type="paragraph" w:customStyle="1" w:styleId="Template-DocId">
    <w:name w:val="Template - Doc Id"/>
    <w:basedOn w:val="Normln"/>
    <w:uiPriority w:val="8"/>
    <w:semiHidden/>
    <w:rsid w:val="0043363A"/>
    <w:pPr>
      <w:spacing w:line="200" w:lineRule="atLeast"/>
    </w:pPr>
    <w:rPr>
      <w:noProof/>
      <w:sz w:val="12"/>
    </w:rPr>
  </w:style>
  <w:style w:type="paragraph" w:customStyle="1" w:styleId="DocumentInfo-Bold">
    <w:name w:val="Document Info - Bold"/>
    <w:basedOn w:val="DocumentInfo"/>
    <w:uiPriority w:val="6"/>
    <w:semiHidden/>
    <w:rsid w:val="0043363A"/>
    <w:rPr>
      <w:b/>
    </w:rPr>
  </w:style>
  <w:style w:type="paragraph" w:customStyle="1" w:styleId="Documentdataleadtext">
    <w:name w:val="Document data leadtext"/>
    <w:basedOn w:val="Normln"/>
    <w:uiPriority w:val="6"/>
    <w:semiHidden/>
    <w:rsid w:val="0043363A"/>
    <w:rPr>
      <w:rFonts w:eastAsia="Times New Roman" w:cs="Times New Roman"/>
      <w:sz w:val="14"/>
    </w:rPr>
  </w:style>
  <w:style w:type="paragraph" w:customStyle="1" w:styleId="Documentdatatext">
    <w:name w:val="Document data text"/>
    <w:basedOn w:val="Normln"/>
    <w:uiPriority w:val="6"/>
    <w:semiHidden/>
    <w:rsid w:val="0043363A"/>
    <w:rPr>
      <w:rFonts w:eastAsia="Times New Roman" w:cs="Times New Roman"/>
      <w:b/>
    </w:rPr>
  </w:style>
  <w:style w:type="paragraph" w:customStyle="1" w:styleId="FrontpageHeading1">
    <w:name w:val="Frontpage Heading 1"/>
    <w:basedOn w:val="Normln"/>
    <w:link w:val="FrontpageHeading1Char"/>
    <w:uiPriority w:val="6"/>
    <w:rsid w:val="0043363A"/>
    <w:pPr>
      <w:spacing w:line="720" w:lineRule="atLeast"/>
      <w:ind w:right="1134"/>
    </w:pPr>
    <w:rPr>
      <w:rFonts w:eastAsia="Times New Roman" w:cs="Times New Roman"/>
      <w:b/>
      <w:caps/>
      <w:color w:val="4D4D4D"/>
      <w:sz w:val="60"/>
    </w:rPr>
  </w:style>
  <w:style w:type="paragraph" w:customStyle="1" w:styleId="FrontpageHeading2">
    <w:name w:val="Frontpage Heading 2"/>
    <w:basedOn w:val="FrontpageHeading1"/>
    <w:link w:val="FrontpageHeading2Char"/>
    <w:uiPriority w:val="6"/>
    <w:rsid w:val="0043363A"/>
    <w:rPr>
      <w:color w:val="009DE0"/>
    </w:rPr>
  </w:style>
  <w:style w:type="character" w:customStyle="1" w:styleId="FrontpageHeading1Char">
    <w:name w:val="Frontpage Heading 1 Char"/>
    <w:basedOn w:val="Standardnpsmoodstavce"/>
    <w:link w:val="FrontpageHeading1"/>
    <w:uiPriority w:val="6"/>
    <w:rsid w:val="0043363A"/>
    <w:rPr>
      <w:rFonts w:ascii="Verdana" w:eastAsia="Times New Roman" w:hAnsi="Verdana" w:cs="Times New Roman"/>
      <w:b/>
      <w:caps/>
      <w:color w:val="4D4D4D"/>
      <w:sz w:val="60"/>
      <w:szCs w:val="18"/>
    </w:rPr>
  </w:style>
  <w:style w:type="character" w:customStyle="1" w:styleId="FrontpageHeading2Char">
    <w:name w:val="Frontpage Heading 2 Char"/>
    <w:basedOn w:val="FrontpageHeading1Char"/>
    <w:link w:val="FrontpageHeading2"/>
    <w:uiPriority w:val="6"/>
    <w:rsid w:val="0043363A"/>
    <w:rPr>
      <w:rFonts w:ascii="Verdana" w:eastAsia="Times New Roman" w:hAnsi="Verdana" w:cs="Times New Roman"/>
      <w:b/>
      <w:caps/>
      <w:color w:val="009DE0"/>
      <w:sz w:val="60"/>
      <w:szCs w:val="18"/>
    </w:rPr>
  </w:style>
  <w:style w:type="paragraph" w:customStyle="1" w:styleId="Template-ReftoFrontpageheading2">
    <w:name w:val="Template - Ref to Frontpage heading 2"/>
    <w:basedOn w:val="Normln"/>
    <w:link w:val="Template-ReftoFrontpageheading2Char"/>
    <w:uiPriority w:val="8"/>
    <w:semiHidden/>
    <w:rsid w:val="0043363A"/>
    <w:pPr>
      <w:tabs>
        <w:tab w:val="left" w:pos="198"/>
      </w:tabs>
      <w:spacing w:line="280" w:lineRule="atLeast"/>
    </w:pPr>
    <w:rPr>
      <w:rFonts w:eastAsia="Times New Roman" w:cs="Times New Roman"/>
      <w:b/>
      <w:caps/>
      <w:noProof/>
      <w:color w:val="009DE0"/>
      <w:sz w:val="22"/>
      <w:szCs w:val="24"/>
    </w:rPr>
  </w:style>
  <w:style w:type="character" w:customStyle="1" w:styleId="Template-ReftoFrontpageheading2Char">
    <w:name w:val="Template - Ref to Frontpage heading 2 Char"/>
    <w:basedOn w:val="Standardnpsmoodstavce"/>
    <w:link w:val="Template-ReftoFrontpageheading2"/>
    <w:uiPriority w:val="8"/>
    <w:semiHidden/>
    <w:rsid w:val="0043363A"/>
    <w:rPr>
      <w:rFonts w:ascii="Verdana" w:eastAsia="Times New Roman" w:hAnsi="Verdana" w:cs="Times New Roman"/>
      <w:b/>
      <w:caps/>
      <w:noProof/>
      <w:color w:val="009DE0"/>
      <w:szCs w:val="24"/>
    </w:rPr>
  </w:style>
  <w:style w:type="paragraph" w:customStyle="1" w:styleId="Template-Disclaimer">
    <w:name w:val="Template - Disclaimer"/>
    <w:basedOn w:val="Normln"/>
    <w:uiPriority w:val="8"/>
    <w:semiHidden/>
    <w:rsid w:val="0043363A"/>
    <w:pPr>
      <w:spacing w:line="200" w:lineRule="atLeast"/>
    </w:pPr>
    <w:rPr>
      <w:sz w:val="14"/>
    </w:rPr>
  </w:style>
  <w:style w:type="paragraph" w:styleId="Seznamsodrkami">
    <w:name w:val="List Bullet"/>
    <w:basedOn w:val="Normln"/>
    <w:uiPriority w:val="2"/>
    <w:qFormat/>
    <w:rsid w:val="003653F1"/>
    <w:pPr>
      <w:numPr>
        <w:numId w:val="2"/>
      </w:numPr>
      <w:contextualSpacing/>
    </w:pPr>
  </w:style>
  <w:style w:type="paragraph" w:customStyle="1" w:styleId="CMSANHeading2">
    <w:name w:val="CMS AN Heading 2"/>
    <w:uiPriority w:val="1"/>
    <w:qFormat/>
    <w:rsid w:val="00E26B0D"/>
    <w:pPr>
      <w:numPr>
        <w:ilvl w:val="2"/>
        <w:numId w:val="3"/>
      </w:numPr>
      <w:spacing w:before="120" w:after="120" w:line="300" w:lineRule="atLeast"/>
      <w:jc w:val="both"/>
      <w:outlineLvl w:val="2"/>
    </w:pPr>
    <w:rPr>
      <w:rFonts w:ascii="Times New Roman" w:eastAsia="Times New Roman" w:hAnsi="Times New Roman" w:cs="Segoe Script"/>
      <w:color w:val="000000"/>
      <w:lang w:val="en-GB"/>
    </w:rPr>
  </w:style>
  <w:style w:type="paragraph" w:customStyle="1" w:styleId="CMSANHeading1">
    <w:name w:val="CMS AN Heading 1"/>
    <w:next w:val="CMSANHeading2"/>
    <w:uiPriority w:val="1"/>
    <w:qFormat/>
    <w:rsid w:val="00E26B0D"/>
    <w:pPr>
      <w:keepNext/>
      <w:numPr>
        <w:ilvl w:val="1"/>
        <w:numId w:val="3"/>
      </w:numPr>
      <w:spacing w:before="240" w:after="120" w:line="300" w:lineRule="atLeast"/>
      <w:jc w:val="both"/>
      <w:outlineLvl w:val="1"/>
    </w:pPr>
    <w:rPr>
      <w:rFonts w:ascii="Times New Roman" w:eastAsia="Times New Roman" w:hAnsi="Times New Roman" w:cs="Segoe Script"/>
      <w:b/>
      <w:caps/>
      <w:color w:val="000000"/>
      <w:lang w:val="en-GB"/>
    </w:rPr>
  </w:style>
  <w:style w:type="paragraph" w:customStyle="1" w:styleId="CMSANHeading3">
    <w:name w:val="CMS AN Heading 3"/>
    <w:uiPriority w:val="1"/>
    <w:qFormat/>
    <w:rsid w:val="00E26B0D"/>
    <w:pPr>
      <w:numPr>
        <w:ilvl w:val="3"/>
        <w:numId w:val="3"/>
      </w:numPr>
      <w:spacing w:before="120" w:after="120" w:line="300" w:lineRule="atLeast"/>
      <w:jc w:val="both"/>
      <w:outlineLvl w:val="3"/>
    </w:pPr>
    <w:rPr>
      <w:rFonts w:ascii="Times New Roman" w:eastAsia="Times New Roman" w:hAnsi="Times New Roman" w:cs="Segoe Script"/>
      <w:color w:val="000000"/>
      <w:lang w:val="en-GB"/>
    </w:rPr>
  </w:style>
  <w:style w:type="paragraph" w:customStyle="1" w:styleId="CMSANHeading4">
    <w:name w:val="CMS AN Heading 4"/>
    <w:uiPriority w:val="1"/>
    <w:qFormat/>
    <w:rsid w:val="00E26B0D"/>
    <w:pPr>
      <w:numPr>
        <w:ilvl w:val="4"/>
        <w:numId w:val="3"/>
      </w:numPr>
      <w:spacing w:before="120" w:after="120" w:line="300" w:lineRule="atLeast"/>
      <w:jc w:val="both"/>
      <w:outlineLvl w:val="4"/>
    </w:pPr>
    <w:rPr>
      <w:rFonts w:ascii="Times New Roman" w:eastAsia="Times New Roman" w:hAnsi="Times New Roman" w:cs="Segoe Script"/>
      <w:color w:val="000000"/>
      <w:lang w:val="en-GB"/>
    </w:rPr>
  </w:style>
  <w:style w:type="paragraph" w:customStyle="1" w:styleId="CMSANHeading5">
    <w:name w:val="CMS AN Heading 5"/>
    <w:uiPriority w:val="1"/>
    <w:qFormat/>
    <w:rsid w:val="00E26B0D"/>
    <w:pPr>
      <w:numPr>
        <w:ilvl w:val="5"/>
        <w:numId w:val="3"/>
      </w:numPr>
      <w:spacing w:before="120" w:after="120" w:line="300" w:lineRule="atLeast"/>
      <w:jc w:val="both"/>
      <w:outlineLvl w:val="5"/>
    </w:pPr>
    <w:rPr>
      <w:rFonts w:ascii="Times New Roman" w:eastAsia="Times New Roman" w:hAnsi="Times New Roman" w:cs="Segoe Script"/>
      <w:color w:val="000000"/>
      <w:lang w:val="en-GB"/>
    </w:rPr>
  </w:style>
  <w:style w:type="paragraph" w:customStyle="1" w:styleId="CMSANIndent2">
    <w:name w:val="CMS AN Indent 2"/>
    <w:uiPriority w:val="10"/>
    <w:qFormat/>
    <w:rsid w:val="00E26B0D"/>
    <w:pPr>
      <w:spacing w:before="120" w:after="120" w:line="300" w:lineRule="atLeast"/>
      <w:ind w:left="851"/>
      <w:jc w:val="both"/>
    </w:pPr>
    <w:rPr>
      <w:rFonts w:ascii="Times New Roman" w:eastAsia="Times New Roman" w:hAnsi="Times New Roman" w:cs="Segoe Script"/>
      <w:color w:val="000000"/>
      <w:lang w:val="en-GB"/>
    </w:rPr>
  </w:style>
  <w:style w:type="character" w:styleId="Odkaznakoment">
    <w:name w:val="annotation reference"/>
    <w:basedOn w:val="Standardnpsmoodstavce"/>
    <w:uiPriority w:val="99"/>
    <w:semiHidden/>
    <w:unhideWhenUsed/>
    <w:rsid w:val="00E26B0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26B0D"/>
    <w:pPr>
      <w:spacing w:after="160" w:line="240" w:lineRule="auto"/>
    </w:pPr>
    <w:rPr>
      <w:rFonts w:asciiTheme="minorHAnsi" w:hAnsiTheme="minorHAnsi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26B0D"/>
    <w:rPr>
      <w:sz w:val="20"/>
      <w:szCs w:val="20"/>
    </w:rPr>
  </w:style>
  <w:style w:type="paragraph" w:styleId="Revize">
    <w:name w:val="Revision"/>
    <w:hidden/>
    <w:uiPriority w:val="99"/>
    <w:semiHidden/>
    <w:rsid w:val="00E61571"/>
    <w:pPr>
      <w:spacing w:after="0" w:line="240" w:lineRule="auto"/>
    </w:pPr>
    <w:rPr>
      <w:rFonts w:ascii="Verdana" w:hAnsi="Verdana"/>
      <w:sz w:val="18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B6969"/>
    <w:pPr>
      <w:spacing w:after="0"/>
    </w:pPr>
    <w:rPr>
      <w:rFonts w:ascii="Verdana" w:hAnsi="Verdana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B6969"/>
    <w:rPr>
      <w:rFonts w:ascii="Verdana" w:hAnsi="Verdan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footer" Target="footer4.xml"/><Relationship Id="rId3" Type="http://schemas.openxmlformats.org/officeDocument/2006/relationships/settings" Target="settings.xml"/><Relationship Id="rId21" Type="http://schemas.microsoft.com/office/2011/relationships/people" Target="people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17" Type="http://schemas.openxmlformats.org/officeDocument/2006/relationships/header" Target="header7.xml"/><Relationship Id="rId2" Type="http://schemas.openxmlformats.org/officeDocument/2006/relationships/styles" Target="styles.xml"/><Relationship Id="rId16" Type="http://schemas.openxmlformats.org/officeDocument/2006/relationships/header" Target="header6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eader" Target="header8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3.xml"/><Relationship Id="rId22" Type="http://schemas.openxmlformats.org/officeDocument/2006/relationships/glossaryDocument" Target="glossary/document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6965B4C7B8F439AB4DBE1D227AC02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8F9FD0-B65E-4A6F-A0AB-7C020FA63334}"/>
      </w:docPartPr>
      <w:docPartBody>
        <w:p w:rsidR="003A3087" w:rsidRDefault="00037BB7" w:rsidP="00037BB7">
          <w:pPr>
            <w:pStyle w:val="26965B4C7B8F439AB4DBE1D227AC0222"/>
          </w:pPr>
          <w:r w:rsidRPr="00117FBE">
            <w:t>[Title]</w:t>
          </w:r>
        </w:p>
      </w:docPartBody>
    </w:docPart>
    <w:docPart>
      <w:docPartPr>
        <w:name w:val="B7796380C55D425CB42FF1FC96D0D6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ED1979-B37E-46C2-9410-51DFB9FF3054}"/>
      </w:docPartPr>
      <w:docPartBody>
        <w:p w:rsidR="003A3087" w:rsidRDefault="00037BB7" w:rsidP="00037BB7">
          <w:pPr>
            <w:pStyle w:val="B7796380C55D425CB42FF1FC96D0D685"/>
          </w:pPr>
          <w:r w:rsidRPr="00117FBE">
            <w:t>[Subject]</w:t>
          </w:r>
        </w:p>
      </w:docPartBody>
    </w:docPart>
    <w:docPart>
      <w:docPartPr>
        <w:name w:val="0634F1FCFDEC499094B9B4F9381A4D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F4B1A5-EA4A-4E27-B0CF-7E4480B85DB2}"/>
      </w:docPartPr>
      <w:docPartBody>
        <w:p w:rsidR="003A3087" w:rsidRDefault="00037BB7" w:rsidP="00037BB7">
          <w:pPr>
            <w:pStyle w:val="0634F1FCFDEC499094B9B4F9381A4D45"/>
          </w:pPr>
          <w:r>
            <w:t>[Text]</w:t>
          </w:r>
        </w:p>
      </w:docPartBody>
    </w:docPart>
    <w:docPart>
      <w:docPartPr>
        <w:name w:val="BAD7291A6F974152852A32386307A7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A4D93E-837E-4F0A-A304-734292425C1B}"/>
      </w:docPartPr>
      <w:docPartBody>
        <w:p w:rsidR="003A3087" w:rsidRDefault="00037BB7" w:rsidP="00037BB7">
          <w:pPr>
            <w:pStyle w:val="BAD7291A6F974152852A32386307A7A0"/>
          </w:pPr>
          <w:r>
            <w:rPr>
              <w:rStyle w:val="Zstupntext"/>
            </w:rPr>
            <w:t>Click or tap here to enter text.</w:t>
          </w:r>
        </w:p>
      </w:docPartBody>
    </w:docPart>
    <w:docPart>
      <w:docPartPr>
        <w:name w:val="3ADF78FDA9324EFD8C5BFC22152E6A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8171ED-F8C4-45C8-9F40-DB2373A9190B}"/>
      </w:docPartPr>
      <w:docPartBody>
        <w:p w:rsidR="003A3087" w:rsidRDefault="00037BB7" w:rsidP="00037BB7">
          <w:pPr>
            <w:pStyle w:val="3ADF78FDA9324EFD8C5BFC22152E6AAB"/>
          </w:pPr>
          <w:r w:rsidRPr="009E0414">
            <w:rPr>
              <w:rStyle w:val="Zstupntext"/>
            </w:rPr>
            <w:t>[Kategorie]</w:t>
          </w:r>
        </w:p>
      </w:docPartBody>
    </w:docPart>
    <w:docPart>
      <w:docPartPr>
        <w:name w:val="D135D0D762FA44F8825EE293DE6D20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A02EEA-2845-420C-B67A-DA3A0D0C7BAC}"/>
      </w:docPartPr>
      <w:docPartBody>
        <w:p w:rsidR="003A3087" w:rsidRDefault="00037BB7" w:rsidP="00037BB7">
          <w:pPr>
            <w:pStyle w:val="D135D0D762FA44F8825EE293DE6D2011"/>
          </w:pPr>
          <w:r>
            <w:t>[</w:t>
          </w:r>
          <w:bookmarkStart w:id="0" w:name="LAN_FrontpageTitle_1"/>
          <w:r w:rsidRPr="007308ED">
            <w:t>Title</w:t>
          </w:r>
          <w:bookmarkEnd w:id="0"/>
          <w:r>
            <w:t>]</w:t>
          </w:r>
        </w:p>
      </w:docPartBody>
    </w:docPart>
    <w:docPart>
      <w:docPartPr>
        <w:name w:val="7B09E6C5E96F4A9F8C0487CFE323A8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C4A323-3389-4D62-8E8A-A50E41C0411C}"/>
      </w:docPartPr>
      <w:docPartBody>
        <w:p w:rsidR="003A3087" w:rsidRDefault="00037BB7" w:rsidP="00037BB7">
          <w:pPr>
            <w:pStyle w:val="7B09E6C5E96F4A9F8C0487CFE323A8A8"/>
          </w:pPr>
          <w:r>
            <w:t>[</w:t>
          </w:r>
          <w:bookmarkStart w:id="1" w:name="LAN_FrontpageSubtitle_1"/>
          <w:r w:rsidRPr="007308ED">
            <w:t>Subject</w:t>
          </w:r>
          <w:bookmarkEnd w:id="1"/>
          <w:r>
            <w:t>]</w:t>
          </w:r>
        </w:p>
      </w:docPartBody>
    </w:docPart>
    <w:docPart>
      <w:docPartPr>
        <w:name w:val="FB7E2BB412D4403F9F85AE1219CE1B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F8A7E3-E6EE-434A-ADB1-7AF33A9AFCC0}"/>
      </w:docPartPr>
      <w:docPartBody>
        <w:p w:rsidR="003A3087" w:rsidRDefault="00037BB7" w:rsidP="00037BB7">
          <w:pPr>
            <w:pStyle w:val="FB7E2BB412D4403F9F85AE1219CE1BDD"/>
          </w:pPr>
          <w:r w:rsidRPr="00E77BAE">
            <w:rPr>
              <w:rStyle w:val="Zstupntext"/>
            </w:rPr>
            <w:t>[Title]</w:t>
          </w:r>
        </w:p>
      </w:docPartBody>
    </w:docPart>
    <w:docPart>
      <w:docPartPr>
        <w:name w:val="3CB1C35EA226484A81206BE481C443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C2717F-781F-4089-B85A-FFB201FF0D6C}"/>
      </w:docPartPr>
      <w:docPartBody>
        <w:p w:rsidR="003A3087" w:rsidRDefault="00037BB7" w:rsidP="00037BB7">
          <w:pPr>
            <w:pStyle w:val="3CB1C35EA226484A81206BE481C443FF"/>
          </w:pPr>
          <w:r w:rsidRPr="009E0414">
            <w:rPr>
              <w:rStyle w:val="Zstupntext"/>
            </w:rPr>
            <w:t>[Kategorie]</w:t>
          </w:r>
        </w:p>
      </w:docPartBody>
    </w:docPart>
    <w:docPart>
      <w:docPartPr>
        <w:name w:val="14994C65E6794F3CAEE3E73E7ED294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1CE08C-6E05-45A9-B83E-33D4EEB30546}"/>
      </w:docPartPr>
      <w:docPartBody>
        <w:p w:rsidR="003A3087" w:rsidRDefault="00037BB7" w:rsidP="00037BB7">
          <w:pPr>
            <w:pStyle w:val="14994C65E6794F3CAEE3E73E7ED294A0"/>
          </w:pPr>
          <w:r w:rsidRPr="00E77BAE">
            <w:rPr>
              <w:rStyle w:val="Zstupntext"/>
            </w:rPr>
            <w:t>[Title]</w:t>
          </w:r>
        </w:p>
      </w:docPartBody>
    </w:docPart>
    <w:docPart>
      <w:docPartPr>
        <w:name w:val="87BCBBD47BE44AF4BF4A4CEACE03F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372C59-E3E8-459D-930E-29F3B2C3E37A}"/>
      </w:docPartPr>
      <w:docPartBody>
        <w:p w:rsidR="003A3087" w:rsidRDefault="00037BB7" w:rsidP="00037BB7">
          <w:pPr>
            <w:pStyle w:val="87BCBBD47BE44AF4BF4A4CEACE03F84B"/>
          </w:pPr>
          <w:r w:rsidRPr="009E0414">
            <w:rPr>
              <w:rStyle w:val="Zstupntext"/>
            </w:rPr>
            <w:t>[Kategorie]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Script">
    <w:panose1 w:val="030B0504020000000003"/>
    <w:charset w:val="EE"/>
    <w:family w:val="script"/>
    <w:pitch w:val="variable"/>
    <w:sig w:usb0="0000028F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BB7"/>
    <w:rsid w:val="00037BB7"/>
    <w:rsid w:val="001862C1"/>
    <w:rsid w:val="003A3087"/>
    <w:rsid w:val="00523425"/>
    <w:rsid w:val="006B3C0D"/>
    <w:rsid w:val="006C6981"/>
    <w:rsid w:val="007449B4"/>
    <w:rsid w:val="007D4243"/>
    <w:rsid w:val="008D7F17"/>
    <w:rsid w:val="00A60EA5"/>
    <w:rsid w:val="00DC046A"/>
    <w:rsid w:val="00E6781E"/>
    <w:rsid w:val="00FB7A51"/>
    <w:rsid w:val="00FE1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26965B4C7B8F439AB4DBE1D227AC0222">
    <w:name w:val="26965B4C7B8F439AB4DBE1D227AC0222"/>
    <w:rsid w:val="00037BB7"/>
  </w:style>
  <w:style w:type="paragraph" w:customStyle="1" w:styleId="B7796380C55D425CB42FF1FC96D0D685">
    <w:name w:val="B7796380C55D425CB42FF1FC96D0D685"/>
    <w:rsid w:val="00037BB7"/>
  </w:style>
  <w:style w:type="paragraph" w:customStyle="1" w:styleId="0634F1FCFDEC499094B9B4F9381A4D45">
    <w:name w:val="0634F1FCFDEC499094B9B4F9381A4D45"/>
    <w:rsid w:val="00037BB7"/>
  </w:style>
  <w:style w:type="character" w:styleId="Zstupntext">
    <w:name w:val="Placeholder Text"/>
    <w:basedOn w:val="Standardnpsmoodstavce"/>
    <w:uiPriority w:val="99"/>
    <w:semiHidden/>
    <w:rsid w:val="00037BB7"/>
    <w:rPr>
      <w:color w:val="auto"/>
      <w:lang w:val="cs-CZ"/>
    </w:rPr>
  </w:style>
  <w:style w:type="paragraph" w:customStyle="1" w:styleId="BAD7291A6F974152852A32386307A7A0">
    <w:name w:val="BAD7291A6F974152852A32386307A7A0"/>
    <w:rsid w:val="00037BB7"/>
  </w:style>
  <w:style w:type="paragraph" w:customStyle="1" w:styleId="3ADF78FDA9324EFD8C5BFC22152E6AAB">
    <w:name w:val="3ADF78FDA9324EFD8C5BFC22152E6AAB"/>
    <w:rsid w:val="00037BB7"/>
  </w:style>
  <w:style w:type="paragraph" w:customStyle="1" w:styleId="D135D0D762FA44F8825EE293DE6D2011">
    <w:name w:val="D135D0D762FA44F8825EE293DE6D2011"/>
    <w:rsid w:val="00037BB7"/>
  </w:style>
  <w:style w:type="paragraph" w:customStyle="1" w:styleId="7B09E6C5E96F4A9F8C0487CFE323A8A8">
    <w:name w:val="7B09E6C5E96F4A9F8C0487CFE323A8A8"/>
    <w:rsid w:val="00037BB7"/>
  </w:style>
  <w:style w:type="paragraph" w:customStyle="1" w:styleId="FB7E2BB412D4403F9F85AE1219CE1BDD">
    <w:name w:val="FB7E2BB412D4403F9F85AE1219CE1BDD"/>
    <w:rsid w:val="00037BB7"/>
  </w:style>
  <w:style w:type="paragraph" w:customStyle="1" w:styleId="3CB1C35EA226484A81206BE481C443FF">
    <w:name w:val="3CB1C35EA226484A81206BE481C443FF"/>
    <w:rsid w:val="00037BB7"/>
  </w:style>
  <w:style w:type="paragraph" w:customStyle="1" w:styleId="14994C65E6794F3CAEE3E73E7ED294A0">
    <w:name w:val="14994C65E6794F3CAEE3E73E7ED294A0"/>
    <w:rsid w:val="00037BB7"/>
  </w:style>
  <w:style w:type="paragraph" w:customStyle="1" w:styleId="87BCBBD47BE44AF4BF4A4CEACE03F84B">
    <w:name w:val="87BCBBD47BE44AF4BF4A4CEACE03F84B"/>
    <w:rsid w:val="00037BB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511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ČÁST II.b</vt:lpstr>
    </vt:vector>
  </TitlesOfParts>
  <Company/>
  <LinksUpToDate>false</LinksUpToDate>
  <CharactersWithSpaces>3521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ČÁST II.b</dc:title>
  <dc:subject>Ukončení Smlouvy A stanovení nákladů</dc:subject>
  <dc:creator>Katerina Mikulajova</dc:creator>
  <cp:keywords/>
  <dc:description/>
  <cp:lastModifiedBy>Pavel Slezák</cp:lastModifiedBy>
  <cp:revision>3</cp:revision>
  <cp:lastPrinted>2025-03-14T19:52:00Z</cp:lastPrinted>
  <dcterms:created xsi:type="dcterms:W3CDTF">2025-03-14T19:51:00Z</dcterms:created>
  <dcterms:modified xsi:type="dcterms:W3CDTF">2025-03-14T19:52:00Z</dcterms:modified>
  <cp:category>Zadávací dokumentace – Část II – Ustanovení smlouvy</cp:category>
</cp:coreProperties>
</file>